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F55AD7" w14:paraId="79E25A67" w14:textId="77777777" w:rsidTr="00D74AE1">
        <w:trPr>
          <w:trHeight w:hRule="exact" w:val="2948"/>
        </w:trPr>
        <w:tc>
          <w:tcPr>
            <w:tcW w:w="11185" w:type="dxa"/>
          </w:tcPr>
          <w:p w14:paraId="288E65C1" w14:textId="77777777" w:rsidR="00974E99" w:rsidRPr="00F55AD7" w:rsidRDefault="00974E99" w:rsidP="00E21A27">
            <w:pPr>
              <w:pStyle w:val="Documenttype"/>
            </w:pPr>
            <w:bookmarkStart w:id="0" w:name="_Hlk60299461"/>
            <w:r w:rsidRPr="00F55AD7">
              <w:t>I</w:t>
            </w:r>
            <w:bookmarkStart w:id="1" w:name="_Ref446317644"/>
            <w:bookmarkEnd w:id="1"/>
            <w:r w:rsidRPr="00F55AD7">
              <w:t xml:space="preserve">ALA </w:t>
            </w:r>
            <w:r w:rsidR="0093492E" w:rsidRPr="00F55AD7">
              <w:t>G</w:t>
            </w:r>
            <w:r w:rsidR="00722236" w:rsidRPr="00F55AD7">
              <w:t>uideline</w:t>
            </w:r>
          </w:p>
        </w:tc>
      </w:tr>
      <w:bookmarkEnd w:id="0"/>
    </w:tbl>
    <w:p w14:paraId="7BB31195" w14:textId="77777777" w:rsidR="008972C3" w:rsidRPr="00F55AD7" w:rsidRDefault="008972C3" w:rsidP="003D2A7A"/>
    <w:p w14:paraId="1FB67E30" w14:textId="77777777" w:rsidR="00D74AE1" w:rsidRPr="00F55AD7" w:rsidRDefault="00D74AE1" w:rsidP="003D2A7A"/>
    <w:p w14:paraId="3713B10F" w14:textId="5670A5E2" w:rsidR="0093492E" w:rsidRPr="00F55AD7" w:rsidRDefault="002735DD" w:rsidP="00827301">
      <w:pPr>
        <w:pStyle w:val="Documentnumber"/>
      </w:pPr>
      <w:r w:rsidRPr="00FF04CC">
        <w:t>G</w:t>
      </w:r>
      <w:r w:rsidR="0000248E" w:rsidRPr="00FF04CC">
        <w:t>1164</w:t>
      </w:r>
      <w:r w:rsidR="0074084C">
        <w:t xml:space="preserve"> </w:t>
      </w:r>
    </w:p>
    <w:p w14:paraId="097C5A14" w14:textId="0EEAFF51" w:rsidR="009037CE" w:rsidRDefault="009037CE" w:rsidP="009037CE">
      <w:pPr>
        <w:pStyle w:val="Documentname"/>
      </w:pPr>
      <w:r>
        <w:t xml:space="preserve">Management Of Maritime Resource Name </w:t>
      </w:r>
      <w:r w:rsidR="00506E3F">
        <w:t>Organi</w:t>
      </w:r>
      <w:r w:rsidR="005F7C2E">
        <w:t>z</w:t>
      </w:r>
      <w:r w:rsidR="00506E3F">
        <w:t xml:space="preserve">ation </w:t>
      </w:r>
      <w:r>
        <w:t>Identifiers</w:t>
      </w:r>
    </w:p>
    <w:p w14:paraId="02986BA4" w14:textId="77777777" w:rsidR="00CF49CC" w:rsidRPr="00D740A5" w:rsidRDefault="00CF49CC" w:rsidP="003D2A7A"/>
    <w:p w14:paraId="2C6612CC" w14:textId="77777777" w:rsidR="004E0BBB" w:rsidRPr="00F55AD7" w:rsidRDefault="004E0BBB" w:rsidP="003D2A7A"/>
    <w:p w14:paraId="62EBF9FF" w14:textId="77777777" w:rsidR="004E0BBB" w:rsidRPr="00F55AD7" w:rsidRDefault="004E0BBB" w:rsidP="003D2A7A"/>
    <w:p w14:paraId="11E28CF9" w14:textId="77777777" w:rsidR="004E0BBB" w:rsidRPr="00F55AD7" w:rsidRDefault="004E0BBB" w:rsidP="003D2A7A"/>
    <w:p w14:paraId="3B46DE0F" w14:textId="77777777" w:rsidR="004E0BBB" w:rsidRPr="00F55AD7" w:rsidRDefault="004E0BBB" w:rsidP="003D2A7A"/>
    <w:p w14:paraId="28C1C8BB" w14:textId="77777777" w:rsidR="004E0BBB" w:rsidRPr="00F55AD7" w:rsidRDefault="004E0BBB" w:rsidP="003D2A7A"/>
    <w:p w14:paraId="2D3E7B43" w14:textId="77777777" w:rsidR="004E0BBB" w:rsidRDefault="004E0BBB" w:rsidP="003D2A7A"/>
    <w:p w14:paraId="510B7E33" w14:textId="77777777" w:rsidR="00A87080" w:rsidRDefault="00A87080" w:rsidP="003D2A7A"/>
    <w:p w14:paraId="40F54198" w14:textId="77777777" w:rsidR="00A87080" w:rsidRDefault="00A87080" w:rsidP="003D2A7A"/>
    <w:p w14:paraId="1BE2409C" w14:textId="77777777" w:rsidR="00A87080" w:rsidRDefault="00593EFC" w:rsidP="00593EFC">
      <w:pPr>
        <w:tabs>
          <w:tab w:val="left" w:pos="6240"/>
        </w:tabs>
      </w:pPr>
      <w:r>
        <w:tab/>
      </w:r>
    </w:p>
    <w:p w14:paraId="51D552B9" w14:textId="77777777" w:rsidR="00A87080" w:rsidRDefault="00A87080" w:rsidP="003D2A7A"/>
    <w:p w14:paraId="7FD369EE" w14:textId="77777777" w:rsidR="00A87080" w:rsidRDefault="00A87080" w:rsidP="003D2A7A"/>
    <w:p w14:paraId="6C93D0C9" w14:textId="77777777" w:rsidR="00A87080" w:rsidRDefault="00A87080" w:rsidP="003D2A7A"/>
    <w:p w14:paraId="7DBD9CA3" w14:textId="77777777" w:rsidR="00A87080" w:rsidRDefault="00A87080" w:rsidP="003D2A7A"/>
    <w:p w14:paraId="6E2F0F86" w14:textId="77777777" w:rsidR="00A87080" w:rsidRDefault="00A87080" w:rsidP="003D2A7A"/>
    <w:p w14:paraId="501CC743" w14:textId="77777777" w:rsidR="00A87080" w:rsidRDefault="00A87080" w:rsidP="003D2A7A"/>
    <w:p w14:paraId="7B1541AF" w14:textId="77777777" w:rsidR="00A87080" w:rsidRPr="00F55AD7" w:rsidRDefault="00A87080" w:rsidP="003D2A7A"/>
    <w:p w14:paraId="7985C970" w14:textId="77777777" w:rsidR="004E0BBB" w:rsidRPr="00F55AD7" w:rsidRDefault="004E0BBB" w:rsidP="003D2A7A"/>
    <w:p w14:paraId="1C8DB910" w14:textId="77777777" w:rsidR="004E0BBB" w:rsidRPr="00F55AD7" w:rsidRDefault="004E0BBB" w:rsidP="003D2A7A"/>
    <w:p w14:paraId="04015988" w14:textId="77777777" w:rsidR="000E0EC6" w:rsidRDefault="000E0EC6" w:rsidP="003D2A7A"/>
    <w:p w14:paraId="42D46B28" w14:textId="77777777" w:rsidR="00925B39" w:rsidRDefault="00925B39" w:rsidP="003D2A7A"/>
    <w:p w14:paraId="6A1FB293" w14:textId="0C343536" w:rsidR="004E0BBB" w:rsidRPr="00F55AD7" w:rsidRDefault="009037CE" w:rsidP="004E0BBB">
      <w:pPr>
        <w:pStyle w:val="Editionnumber"/>
      </w:pPr>
      <w:r>
        <w:t xml:space="preserve">Edition </w:t>
      </w:r>
      <w:r w:rsidR="0049150F">
        <w:t>1</w:t>
      </w:r>
      <w:r>
        <w:t>.</w:t>
      </w:r>
      <w:r w:rsidR="0017728C">
        <w:t>1</w:t>
      </w:r>
    </w:p>
    <w:p w14:paraId="5D129175" w14:textId="685182D1" w:rsidR="004E0BBB" w:rsidRDefault="00207B97" w:rsidP="00827301">
      <w:pPr>
        <w:pStyle w:val="Documentdate"/>
      </w:pPr>
      <w:r w:rsidRPr="006919F8">
        <w:t xml:space="preserve">December </w:t>
      </w:r>
      <w:r w:rsidR="009037CE" w:rsidRPr="006919F8">
        <w:t>2021</w:t>
      </w:r>
    </w:p>
    <w:p w14:paraId="2C633076" w14:textId="77777777" w:rsidR="00BC27F6" w:rsidRDefault="00BC27F6" w:rsidP="00A87080"/>
    <w:p w14:paraId="7446FB7A" w14:textId="6BFE8E5B" w:rsidR="000E0EC6" w:rsidRPr="00FF04CC" w:rsidRDefault="00F404B9" w:rsidP="00F404B9">
      <w:pPr>
        <w:pStyle w:val="MRN"/>
        <w:rPr>
          <w:lang w:val="it-IT"/>
        </w:rPr>
        <w:sectPr w:rsidR="000E0EC6" w:rsidRPr="00FF04CC" w:rsidSect="009037C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567" w:right="1276" w:bottom="2495" w:left="1276" w:header="567" w:footer="758" w:gutter="0"/>
          <w:cols w:space="708"/>
          <w:titlePg/>
          <w:docGrid w:linePitch="360"/>
        </w:sectPr>
      </w:pPr>
      <w:r w:rsidRPr="00FF04CC">
        <w:rPr>
          <w:lang w:val="it-IT"/>
        </w:rPr>
        <w:t>urn:mrn:iala:pub:</w:t>
      </w:r>
      <w:r w:rsidR="0000248E" w:rsidRPr="00FF04CC">
        <w:rPr>
          <w:lang w:val="it-IT"/>
        </w:rPr>
        <w:t>g1164</w:t>
      </w:r>
      <w:r w:rsidR="00207B97" w:rsidRPr="00FF04CC">
        <w:rPr>
          <w:lang w:val="it-IT"/>
        </w:rPr>
        <w:t>:ed</w:t>
      </w:r>
      <w:r w:rsidR="0049150F" w:rsidRPr="00FF04CC">
        <w:rPr>
          <w:lang w:val="it-IT"/>
        </w:rPr>
        <w:t>1.</w:t>
      </w:r>
      <w:r w:rsidR="0017728C">
        <w:rPr>
          <w:lang w:val="it-IT"/>
        </w:rPr>
        <w:t>1</w:t>
      </w:r>
    </w:p>
    <w:p w14:paraId="622A64A4" w14:textId="77777777" w:rsidR="00914E26" w:rsidRPr="00F55AD7" w:rsidRDefault="00914E26" w:rsidP="00914E26">
      <w:pPr>
        <w:pStyle w:val="Plattetekst"/>
      </w:pPr>
      <w:r w:rsidRPr="00F55AD7">
        <w:lastRenderedPageBreak/>
        <w:t xml:space="preserve">Revisions to this </w:t>
      </w:r>
      <w:r w:rsidR="00462095">
        <w:t>d</w:t>
      </w:r>
      <w:r w:rsidRPr="00F55AD7">
        <w:t>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6025"/>
        <w:gridCol w:w="2552"/>
      </w:tblGrid>
      <w:tr w:rsidR="005E4659" w:rsidRPr="00F55AD7" w14:paraId="1BCF1C51" w14:textId="77777777" w:rsidTr="00F404B9">
        <w:tc>
          <w:tcPr>
            <w:tcW w:w="1908" w:type="dxa"/>
          </w:tcPr>
          <w:p w14:paraId="0F63C205" w14:textId="77777777" w:rsidR="00914E26" w:rsidRPr="00F55AD7" w:rsidRDefault="00914E26" w:rsidP="005D3920">
            <w:pPr>
              <w:pStyle w:val="Documentrevisiontabletitle"/>
            </w:pPr>
            <w:r w:rsidRPr="00F55AD7">
              <w:t>Date</w:t>
            </w:r>
          </w:p>
        </w:tc>
        <w:tc>
          <w:tcPr>
            <w:tcW w:w="6025" w:type="dxa"/>
          </w:tcPr>
          <w:p w14:paraId="0116F683" w14:textId="77777777" w:rsidR="00914E26" w:rsidRPr="00F55AD7" w:rsidRDefault="00F404B9" w:rsidP="005D3920">
            <w:pPr>
              <w:pStyle w:val="Documentrevisiontabletitle"/>
            </w:pPr>
            <w:r>
              <w:t>Details</w:t>
            </w:r>
          </w:p>
        </w:tc>
        <w:tc>
          <w:tcPr>
            <w:tcW w:w="2552" w:type="dxa"/>
          </w:tcPr>
          <w:p w14:paraId="68FBB802" w14:textId="77777777" w:rsidR="00914E26" w:rsidRPr="00F55AD7" w:rsidRDefault="00F404B9" w:rsidP="005D3920">
            <w:pPr>
              <w:pStyle w:val="Documentrevisiontabletitle"/>
            </w:pPr>
            <w:r>
              <w:t>Approval</w:t>
            </w:r>
          </w:p>
        </w:tc>
      </w:tr>
      <w:tr w:rsidR="005E4659" w:rsidRPr="00F55AD7" w14:paraId="0F6B4677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737E0A77" w14:textId="014885BC" w:rsidR="00914E26" w:rsidRPr="006919F8" w:rsidRDefault="006919F8" w:rsidP="00CB7D0F">
            <w:pPr>
              <w:pStyle w:val="Tabletext"/>
            </w:pPr>
            <w:r w:rsidRPr="006919F8">
              <w:t>December</w:t>
            </w:r>
            <w:r w:rsidR="009037CE" w:rsidRPr="006919F8">
              <w:t xml:space="preserve"> 2021</w:t>
            </w:r>
          </w:p>
        </w:tc>
        <w:tc>
          <w:tcPr>
            <w:tcW w:w="6025" w:type="dxa"/>
            <w:vAlign w:val="center"/>
          </w:tcPr>
          <w:p w14:paraId="45647C87" w14:textId="650359BF" w:rsidR="00914E26" w:rsidRPr="006919F8" w:rsidRDefault="009037CE" w:rsidP="00CB7D0F">
            <w:pPr>
              <w:pStyle w:val="Tabletext"/>
            </w:pPr>
            <w:r w:rsidRPr="006919F8">
              <w:t xml:space="preserve">First </w:t>
            </w:r>
            <w:r w:rsidR="0049150F" w:rsidRPr="006919F8">
              <w:t>edition.</w:t>
            </w:r>
          </w:p>
        </w:tc>
        <w:tc>
          <w:tcPr>
            <w:tcW w:w="2552" w:type="dxa"/>
            <w:vAlign w:val="center"/>
          </w:tcPr>
          <w:p w14:paraId="3B0A2647" w14:textId="5CFF6D8D" w:rsidR="00914E26" w:rsidRPr="006919F8" w:rsidRDefault="009037CE" w:rsidP="00CB7D0F">
            <w:pPr>
              <w:pStyle w:val="Tabletext"/>
            </w:pPr>
            <w:r w:rsidRPr="006919F8">
              <w:t xml:space="preserve">Council </w:t>
            </w:r>
            <w:r w:rsidR="006919F8" w:rsidRPr="006919F8">
              <w:t>74</w:t>
            </w:r>
          </w:p>
        </w:tc>
      </w:tr>
      <w:tr w:rsidR="005E4659" w:rsidRPr="00F55AD7" w14:paraId="0E412F80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217B0073" w14:textId="6600C159" w:rsidR="00914E26" w:rsidRPr="00CB7D0F" w:rsidRDefault="0017728C" w:rsidP="00CB7D0F">
            <w:pPr>
              <w:pStyle w:val="Tabletext"/>
            </w:pPr>
            <w:r>
              <w:t>July 2022</w:t>
            </w:r>
          </w:p>
        </w:tc>
        <w:tc>
          <w:tcPr>
            <w:tcW w:w="6025" w:type="dxa"/>
            <w:vAlign w:val="center"/>
          </w:tcPr>
          <w:p w14:paraId="06CCFE9E" w14:textId="1FD859CB" w:rsidR="00914E26" w:rsidRPr="00CB7D0F" w:rsidRDefault="0017728C" w:rsidP="00CB7D0F">
            <w:pPr>
              <w:pStyle w:val="Tabletext"/>
            </w:pPr>
            <w:r>
              <w:t>Edition 1.1 Editorial corrections.</w:t>
            </w:r>
          </w:p>
        </w:tc>
        <w:tc>
          <w:tcPr>
            <w:tcW w:w="2552" w:type="dxa"/>
            <w:vAlign w:val="center"/>
          </w:tcPr>
          <w:p w14:paraId="0150A7C7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1FD80369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75C7E96F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11534BEA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43940030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08A6BEEC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3D07A20B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68E06419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036D06B3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4502834E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7FF7188E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457601F6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5B36164E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2178E774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0C74206E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5E0CCE50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2C53AF4D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129707DF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365415BF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52D31A99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07B05419" w14:textId="77777777" w:rsidR="00914E26" w:rsidRPr="00CB7D0F" w:rsidRDefault="00914E26" w:rsidP="00CB7D0F">
            <w:pPr>
              <w:pStyle w:val="Tabletext"/>
            </w:pPr>
          </w:p>
        </w:tc>
      </w:tr>
    </w:tbl>
    <w:p w14:paraId="47159FBF" w14:textId="77777777" w:rsidR="00914E26" w:rsidRPr="00F55AD7" w:rsidRDefault="00914E26" w:rsidP="00D74AE1"/>
    <w:p w14:paraId="239E42E5" w14:textId="77777777" w:rsidR="005E4659" w:rsidRPr="00F55AD7" w:rsidRDefault="005E4659" w:rsidP="008069C5">
      <w:pPr>
        <w:pStyle w:val="Plattetekst"/>
        <w:sectPr w:rsidR="005E4659" w:rsidRPr="00F55AD7" w:rsidSect="00844B35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 w:code="9"/>
          <w:pgMar w:top="567" w:right="794" w:bottom="567" w:left="907" w:header="567" w:footer="851" w:gutter="0"/>
          <w:cols w:space="708"/>
          <w:docGrid w:linePitch="360"/>
        </w:sectPr>
      </w:pPr>
    </w:p>
    <w:p w14:paraId="2CAA38F0" w14:textId="2033320A" w:rsidR="00A02539" w:rsidRDefault="000C2857">
      <w:pPr>
        <w:pStyle w:val="Inhopg1"/>
        <w:rPr>
          <w:rFonts w:eastAsiaTheme="minorEastAsia"/>
          <w:b w:val="0"/>
          <w:caps w:val="0"/>
          <w:color w:val="auto"/>
          <w:lang w:val="en-US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>
        <w:rPr>
          <w:rFonts w:eastAsia="Times New Roman" w:cs="Times New Roman"/>
          <w:b w:val="0"/>
          <w:szCs w:val="20"/>
        </w:rPr>
        <w:instrText xml:space="preserve"> TOC \o "1-3" \t "Annex title (Head 1),1,Appendix title (Head 1),1"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A02539" w:rsidRPr="0082134F">
        <w:t>1.</w:t>
      </w:r>
      <w:r w:rsidR="00A02539">
        <w:rPr>
          <w:rFonts w:eastAsiaTheme="minorEastAsia"/>
          <w:b w:val="0"/>
          <w:caps w:val="0"/>
          <w:color w:val="auto"/>
          <w:lang w:val="en-US"/>
        </w:rPr>
        <w:tab/>
      </w:r>
      <w:r w:rsidR="00A02539">
        <w:t>INTRODUCTION</w:t>
      </w:r>
      <w:r w:rsidR="00A02539">
        <w:tab/>
      </w:r>
      <w:r w:rsidR="00A02539">
        <w:fldChar w:fldCharType="begin"/>
      </w:r>
      <w:r w:rsidR="00A02539">
        <w:instrText xml:space="preserve"> PAGEREF _Toc85721734 \h </w:instrText>
      </w:r>
      <w:r w:rsidR="00A02539">
        <w:fldChar w:fldCharType="separate"/>
      </w:r>
      <w:r w:rsidR="008D1F53">
        <w:t>4</w:t>
      </w:r>
      <w:r w:rsidR="00A02539">
        <w:fldChar w:fldCharType="end"/>
      </w:r>
    </w:p>
    <w:p w14:paraId="19570BA8" w14:textId="6C80517F" w:rsidR="00A02539" w:rsidRDefault="00A02539">
      <w:pPr>
        <w:pStyle w:val="Inhopg2"/>
        <w:rPr>
          <w:rFonts w:eastAsiaTheme="minorEastAsia"/>
          <w:color w:val="auto"/>
          <w:lang w:val="en-US"/>
        </w:rPr>
      </w:pPr>
      <w:r w:rsidRPr="0082134F">
        <w:t>1.1.</w:t>
      </w:r>
      <w:r>
        <w:rPr>
          <w:rFonts w:eastAsiaTheme="minorEastAsia"/>
          <w:color w:val="auto"/>
          <w:lang w:val="en-US"/>
        </w:rPr>
        <w:tab/>
      </w:r>
      <w:r>
        <w:t>RELATED dOCUMENTS</w:t>
      </w:r>
      <w:r>
        <w:tab/>
      </w:r>
      <w:r>
        <w:fldChar w:fldCharType="begin"/>
      </w:r>
      <w:r>
        <w:instrText xml:space="preserve"> PAGEREF _Toc85721735 \h </w:instrText>
      </w:r>
      <w:r>
        <w:fldChar w:fldCharType="separate"/>
      </w:r>
      <w:r w:rsidR="008D1F53">
        <w:t>4</w:t>
      </w:r>
      <w:r>
        <w:fldChar w:fldCharType="end"/>
      </w:r>
    </w:p>
    <w:p w14:paraId="3B66F5E9" w14:textId="11A4A5ED" w:rsidR="00A02539" w:rsidRDefault="00A02539">
      <w:pPr>
        <w:pStyle w:val="Inhopg1"/>
        <w:rPr>
          <w:rFonts w:eastAsiaTheme="minorEastAsia"/>
          <w:b w:val="0"/>
          <w:caps w:val="0"/>
          <w:color w:val="auto"/>
          <w:lang w:val="en-US"/>
        </w:rPr>
      </w:pPr>
      <w:r w:rsidRPr="0082134F">
        <w:t>2.</w:t>
      </w:r>
      <w:r>
        <w:rPr>
          <w:rFonts w:eastAsiaTheme="minorEastAsia"/>
          <w:b w:val="0"/>
          <w:caps w:val="0"/>
          <w:color w:val="auto"/>
          <w:lang w:val="en-US"/>
        </w:rPr>
        <w:tab/>
      </w:r>
      <w:r>
        <w:t>BACKGROUND</w:t>
      </w:r>
      <w:r>
        <w:tab/>
      </w:r>
      <w:r>
        <w:fldChar w:fldCharType="begin"/>
      </w:r>
      <w:r>
        <w:instrText xml:space="preserve"> PAGEREF _Toc85721737 \h </w:instrText>
      </w:r>
      <w:r>
        <w:fldChar w:fldCharType="separate"/>
      </w:r>
      <w:r w:rsidR="008D1F53">
        <w:t>4</w:t>
      </w:r>
      <w:r>
        <w:fldChar w:fldCharType="end"/>
      </w:r>
    </w:p>
    <w:p w14:paraId="77F4C93A" w14:textId="2796B930" w:rsidR="00A02539" w:rsidRDefault="00A02539">
      <w:pPr>
        <w:pStyle w:val="Inhopg1"/>
        <w:rPr>
          <w:rFonts w:eastAsiaTheme="minorEastAsia"/>
          <w:b w:val="0"/>
          <w:caps w:val="0"/>
          <w:color w:val="auto"/>
          <w:lang w:val="en-US"/>
        </w:rPr>
      </w:pPr>
      <w:r w:rsidRPr="0082134F">
        <w:t>3.</w:t>
      </w:r>
      <w:r>
        <w:rPr>
          <w:rFonts w:eastAsiaTheme="minorEastAsia"/>
          <w:b w:val="0"/>
          <w:caps w:val="0"/>
          <w:color w:val="auto"/>
          <w:lang w:val="en-US"/>
        </w:rPr>
        <w:tab/>
      </w:r>
      <w:r>
        <w:t>REQUIREMENTS FOR OID NAMESPACES</w:t>
      </w:r>
      <w:r>
        <w:tab/>
      </w:r>
      <w:r>
        <w:fldChar w:fldCharType="begin"/>
      </w:r>
      <w:r>
        <w:instrText xml:space="preserve"> PAGEREF _Toc85721738 \h </w:instrText>
      </w:r>
      <w:r>
        <w:fldChar w:fldCharType="separate"/>
      </w:r>
      <w:r w:rsidR="008D1F53">
        <w:t>4</w:t>
      </w:r>
      <w:r>
        <w:fldChar w:fldCharType="end"/>
      </w:r>
    </w:p>
    <w:p w14:paraId="04D8B142" w14:textId="4AB1DAB6" w:rsidR="00A02539" w:rsidRDefault="00A02539">
      <w:pPr>
        <w:pStyle w:val="Inhopg2"/>
        <w:rPr>
          <w:rFonts w:eastAsiaTheme="minorEastAsia"/>
          <w:color w:val="auto"/>
          <w:lang w:val="en-US"/>
        </w:rPr>
      </w:pPr>
      <w:r w:rsidRPr="0082134F">
        <w:t>3.1.</w:t>
      </w:r>
      <w:r>
        <w:rPr>
          <w:rFonts w:eastAsiaTheme="minorEastAsia"/>
          <w:color w:val="auto"/>
          <w:lang w:val="en-US"/>
        </w:rPr>
        <w:tab/>
      </w:r>
      <w:r>
        <w:t>REQUIREMENTS FOR OIDS</w:t>
      </w:r>
      <w:r>
        <w:tab/>
      </w:r>
      <w:r>
        <w:fldChar w:fldCharType="begin"/>
      </w:r>
      <w:r>
        <w:instrText xml:space="preserve"> PAGEREF _Toc85721740 \h </w:instrText>
      </w:r>
      <w:r>
        <w:fldChar w:fldCharType="separate"/>
      </w:r>
      <w:r w:rsidR="008D1F53">
        <w:t>6</w:t>
      </w:r>
      <w:r>
        <w:fldChar w:fldCharType="end"/>
      </w:r>
    </w:p>
    <w:p w14:paraId="0814D5C5" w14:textId="0687BA98" w:rsidR="00A02539" w:rsidRDefault="00A02539">
      <w:pPr>
        <w:pStyle w:val="Inhopg1"/>
        <w:rPr>
          <w:rFonts w:eastAsiaTheme="minorEastAsia"/>
          <w:b w:val="0"/>
          <w:caps w:val="0"/>
          <w:color w:val="auto"/>
          <w:lang w:val="en-US"/>
        </w:rPr>
      </w:pPr>
      <w:r w:rsidRPr="0082134F">
        <w:rPr>
          <w:caps w:val="0"/>
        </w:rPr>
        <w:t>4.</w:t>
      </w:r>
      <w:r>
        <w:rPr>
          <w:rFonts w:eastAsiaTheme="minorEastAsia"/>
          <w:b w:val="0"/>
          <w:caps w:val="0"/>
          <w:color w:val="auto"/>
          <w:lang w:val="en-US"/>
        </w:rPr>
        <w:tab/>
      </w:r>
      <w:r w:rsidRPr="0082134F">
        <w:rPr>
          <w:caps w:val="0"/>
        </w:rPr>
        <w:t>DISCUSSION</w:t>
      </w:r>
      <w:r>
        <w:tab/>
      </w:r>
      <w:r>
        <w:fldChar w:fldCharType="begin"/>
      </w:r>
      <w:r>
        <w:instrText xml:space="preserve"> PAGEREF _Toc85721741 \h </w:instrText>
      </w:r>
      <w:r>
        <w:fldChar w:fldCharType="separate"/>
      </w:r>
      <w:r w:rsidR="008D1F53">
        <w:t>6</w:t>
      </w:r>
      <w:r>
        <w:fldChar w:fldCharType="end"/>
      </w:r>
    </w:p>
    <w:p w14:paraId="2259A12A" w14:textId="567155AE" w:rsidR="00A02539" w:rsidRDefault="00A02539">
      <w:pPr>
        <w:pStyle w:val="Inhopg1"/>
        <w:rPr>
          <w:rFonts w:eastAsiaTheme="minorEastAsia"/>
          <w:b w:val="0"/>
          <w:caps w:val="0"/>
          <w:color w:val="auto"/>
          <w:lang w:val="en-US"/>
        </w:rPr>
      </w:pPr>
      <w:r w:rsidRPr="0082134F">
        <w:t>5.</w:t>
      </w:r>
      <w:r>
        <w:rPr>
          <w:rFonts w:eastAsiaTheme="minorEastAsia"/>
          <w:b w:val="0"/>
          <w:caps w:val="0"/>
          <w:color w:val="auto"/>
          <w:lang w:val="en-US"/>
        </w:rPr>
        <w:tab/>
      </w:r>
      <w:r>
        <w:t>APPLICATION PROCEDURES</w:t>
      </w:r>
      <w:r>
        <w:tab/>
      </w:r>
      <w:r>
        <w:fldChar w:fldCharType="begin"/>
      </w:r>
      <w:r>
        <w:instrText xml:space="preserve"> PAGEREF _Toc85721743 \h </w:instrText>
      </w:r>
      <w:r>
        <w:fldChar w:fldCharType="separate"/>
      </w:r>
      <w:r w:rsidR="008D1F53">
        <w:t>6</w:t>
      </w:r>
      <w:r>
        <w:fldChar w:fldCharType="end"/>
      </w:r>
    </w:p>
    <w:p w14:paraId="63887D61" w14:textId="35CFD261" w:rsidR="00A02539" w:rsidRDefault="00A02539">
      <w:pPr>
        <w:pStyle w:val="Inhopg1"/>
        <w:rPr>
          <w:rFonts w:eastAsiaTheme="minorEastAsia"/>
          <w:b w:val="0"/>
          <w:caps w:val="0"/>
          <w:color w:val="auto"/>
          <w:lang w:val="en-US"/>
        </w:rPr>
      </w:pPr>
      <w:r w:rsidRPr="0082134F">
        <w:t>6.</w:t>
      </w:r>
      <w:r>
        <w:rPr>
          <w:rFonts w:eastAsiaTheme="minorEastAsia"/>
          <w:b w:val="0"/>
          <w:caps w:val="0"/>
          <w:color w:val="auto"/>
          <w:lang w:val="en-US"/>
        </w:rPr>
        <w:tab/>
      </w:r>
      <w:r>
        <w:t>IMPLEMENTATION</w:t>
      </w:r>
      <w:r>
        <w:tab/>
      </w:r>
      <w:r>
        <w:fldChar w:fldCharType="begin"/>
      </w:r>
      <w:r>
        <w:instrText xml:space="preserve"> PAGEREF _Toc85721744 \h </w:instrText>
      </w:r>
      <w:r>
        <w:fldChar w:fldCharType="separate"/>
      </w:r>
      <w:r w:rsidR="008D1F53">
        <w:t>8</w:t>
      </w:r>
      <w:r>
        <w:fldChar w:fldCharType="end"/>
      </w:r>
    </w:p>
    <w:p w14:paraId="063EEA21" w14:textId="5D0DD66D" w:rsidR="00A02539" w:rsidRDefault="00A02539">
      <w:pPr>
        <w:pStyle w:val="Inhopg2"/>
        <w:rPr>
          <w:rFonts w:eastAsiaTheme="minorEastAsia"/>
          <w:color w:val="auto"/>
          <w:lang w:val="en-US"/>
        </w:rPr>
      </w:pPr>
      <w:r w:rsidRPr="0082134F">
        <w:t>6.1.</w:t>
      </w:r>
      <w:r>
        <w:rPr>
          <w:rFonts w:eastAsiaTheme="minorEastAsia"/>
          <w:color w:val="auto"/>
          <w:lang w:val="en-US"/>
        </w:rPr>
        <w:tab/>
      </w:r>
      <w:r>
        <w:t>NECESSARY RESTRICTIONS</w:t>
      </w:r>
      <w:r>
        <w:tab/>
      </w:r>
      <w:r>
        <w:fldChar w:fldCharType="begin"/>
      </w:r>
      <w:r>
        <w:instrText xml:space="preserve"> PAGEREF _Toc85721746 \h </w:instrText>
      </w:r>
      <w:r>
        <w:fldChar w:fldCharType="separate"/>
      </w:r>
      <w:r w:rsidR="008D1F53">
        <w:t>8</w:t>
      </w:r>
      <w:r>
        <w:fldChar w:fldCharType="end"/>
      </w:r>
    </w:p>
    <w:p w14:paraId="36A89914" w14:textId="3A3682B4" w:rsidR="00A02539" w:rsidRDefault="00A02539">
      <w:pPr>
        <w:pStyle w:val="Inhopg2"/>
        <w:rPr>
          <w:rFonts w:eastAsiaTheme="minorEastAsia"/>
          <w:color w:val="auto"/>
          <w:lang w:val="en-US"/>
        </w:rPr>
      </w:pPr>
      <w:r w:rsidRPr="0082134F">
        <w:t>6.2.</w:t>
      </w:r>
      <w:r>
        <w:rPr>
          <w:rFonts w:eastAsiaTheme="minorEastAsia"/>
          <w:color w:val="auto"/>
          <w:lang w:val="en-US"/>
        </w:rPr>
        <w:tab/>
      </w:r>
      <w:r>
        <w:t>CYBER-SECURITY AND RISK MANAGEMENT</w:t>
      </w:r>
      <w:r>
        <w:tab/>
      </w:r>
      <w:r>
        <w:fldChar w:fldCharType="begin"/>
      </w:r>
      <w:r>
        <w:instrText xml:space="preserve"> PAGEREF _Toc85721748 \h </w:instrText>
      </w:r>
      <w:r>
        <w:fldChar w:fldCharType="separate"/>
      </w:r>
      <w:r w:rsidR="008D1F53">
        <w:t>8</w:t>
      </w:r>
      <w:r>
        <w:fldChar w:fldCharType="end"/>
      </w:r>
    </w:p>
    <w:p w14:paraId="7D056ABB" w14:textId="52AB21D9" w:rsidR="00A02539" w:rsidRDefault="00A02539">
      <w:pPr>
        <w:pStyle w:val="Inhopg2"/>
        <w:rPr>
          <w:rFonts w:eastAsiaTheme="minorEastAsia"/>
          <w:color w:val="auto"/>
          <w:lang w:val="en-US"/>
        </w:rPr>
      </w:pPr>
      <w:r w:rsidRPr="0082134F">
        <w:t>6.3.</w:t>
      </w:r>
      <w:r>
        <w:rPr>
          <w:rFonts w:eastAsiaTheme="minorEastAsia"/>
          <w:color w:val="auto"/>
          <w:lang w:val="en-US"/>
        </w:rPr>
        <w:tab/>
      </w:r>
      <w:r>
        <w:t>OTHER IMPLEMENTATION NOTES</w:t>
      </w:r>
      <w:r>
        <w:tab/>
      </w:r>
      <w:r>
        <w:fldChar w:fldCharType="begin"/>
      </w:r>
      <w:r>
        <w:instrText xml:space="preserve"> PAGEREF _Toc85721750 \h </w:instrText>
      </w:r>
      <w:r>
        <w:fldChar w:fldCharType="separate"/>
      </w:r>
      <w:r w:rsidR="008D1F53">
        <w:t>8</w:t>
      </w:r>
      <w:r>
        <w:fldChar w:fldCharType="end"/>
      </w:r>
    </w:p>
    <w:p w14:paraId="53DC794D" w14:textId="14023629" w:rsidR="00A02539" w:rsidRDefault="00A02539">
      <w:pPr>
        <w:pStyle w:val="Inhopg1"/>
        <w:rPr>
          <w:rFonts w:eastAsiaTheme="minorEastAsia"/>
          <w:b w:val="0"/>
          <w:caps w:val="0"/>
          <w:color w:val="auto"/>
          <w:lang w:val="en-US"/>
        </w:rPr>
      </w:pPr>
      <w:r w:rsidRPr="0082134F">
        <w:t>7.</w:t>
      </w:r>
      <w:r>
        <w:rPr>
          <w:rFonts w:eastAsiaTheme="minorEastAsia"/>
          <w:b w:val="0"/>
          <w:caps w:val="0"/>
          <w:color w:val="auto"/>
          <w:lang w:val="en-US"/>
        </w:rPr>
        <w:tab/>
      </w:r>
      <w:r>
        <w:t>DEFINITIONS</w:t>
      </w:r>
      <w:r>
        <w:tab/>
      </w:r>
      <w:r>
        <w:fldChar w:fldCharType="begin"/>
      </w:r>
      <w:r>
        <w:instrText xml:space="preserve"> PAGEREF _Toc85721752 \h </w:instrText>
      </w:r>
      <w:r>
        <w:fldChar w:fldCharType="separate"/>
      </w:r>
      <w:r w:rsidR="008D1F53">
        <w:t>9</w:t>
      </w:r>
      <w:r>
        <w:fldChar w:fldCharType="end"/>
      </w:r>
    </w:p>
    <w:p w14:paraId="4C265211" w14:textId="61330E70" w:rsidR="00A02539" w:rsidRDefault="00A02539">
      <w:pPr>
        <w:pStyle w:val="Inhopg1"/>
        <w:rPr>
          <w:rFonts w:eastAsiaTheme="minorEastAsia"/>
          <w:b w:val="0"/>
          <w:caps w:val="0"/>
          <w:color w:val="auto"/>
          <w:lang w:val="en-US"/>
        </w:rPr>
      </w:pPr>
      <w:r w:rsidRPr="0082134F">
        <w:t>8.</w:t>
      </w:r>
      <w:r>
        <w:rPr>
          <w:rFonts w:eastAsiaTheme="minorEastAsia"/>
          <w:b w:val="0"/>
          <w:caps w:val="0"/>
          <w:color w:val="auto"/>
          <w:lang w:val="en-US"/>
        </w:rPr>
        <w:tab/>
      </w:r>
      <w:r>
        <w:t>ABBREVIATIONS</w:t>
      </w:r>
      <w:r>
        <w:tab/>
      </w:r>
      <w:r>
        <w:fldChar w:fldCharType="begin"/>
      </w:r>
      <w:r>
        <w:instrText xml:space="preserve"> PAGEREF _Toc85721754 \h </w:instrText>
      </w:r>
      <w:r>
        <w:fldChar w:fldCharType="separate"/>
      </w:r>
      <w:r w:rsidR="008D1F53">
        <w:t>9</w:t>
      </w:r>
      <w:r>
        <w:fldChar w:fldCharType="end"/>
      </w:r>
    </w:p>
    <w:p w14:paraId="752740DF" w14:textId="50FAD217" w:rsidR="00A02539" w:rsidRDefault="00A02539">
      <w:pPr>
        <w:pStyle w:val="Inhopg1"/>
        <w:rPr>
          <w:rFonts w:eastAsiaTheme="minorEastAsia"/>
          <w:b w:val="0"/>
          <w:caps w:val="0"/>
          <w:color w:val="auto"/>
          <w:lang w:val="en-US"/>
        </w:rPr>
      </w:pPr>
      <w:r w:rsidRPr="0082134F">
        <w:t>9.</w:t>
      </w:r>
      <w:r>
        <w:rPr>
          <w:rFonts w:eastAsiaTheme="minorEastAsia"/>
          <w:b w:val="0"/>
          <w:caps w:val="0"/>
          <w:color w:val="auto"/>
          <w:lang w:val="en-US"/>
        </w:rPr>
        <w:tab/>
      </w:r>
      <w:r>
        <w:t>APPLICATION TEMPLATE</w:t>
      </w:r>
      <w:r>
        <w:tab/>
      </w:r>
      <w:r>
        <w:fldChar w:fldCharType="begin"/>
      </w:r>
      <w:r>
        <w:instrText xml:space="preserve"> PAGEREF _Toc85721755 \h </w:instrText>
      </w:r>
      <w:r>
        <w:fldChar w:fldCharType="separate"/>
      </w:r>
      <w:r w:rsidR="008D1F53">
        <w:t>10</w:t>
      </w:r>
      <w:r>
        <w:fldChar w:fldCharType="end"/>
      </w:r>
    </w:p>
    <w:p w14:paraId="7DF09E06" w14:textId="4E432B2D" w:rsidR="00A02539" w:rsidRDefault="00A02539">
      <w:pPr>
        <w:pStyle w:val="Inhopg1"/>
        <w:rPr>
          <w:rFonts w:eastAsiaTheme="minorEastAsia"/>
          <w:b w:val="0"/>
          <w:caps w:val="0"/>
          <w:color w:val="auto"/>
          <w:lang w:val="en-US"/>
        </w:rPr>
      </w:pPr>
      <w:r w:rsidRPr="0082134F">
        <w:t>10.</w:t>
      </w:r>
      <w:r>
        <w:rPr>
          <w:rFonts w:eastAsiaTheme="minorEastAsia"/>
          <w:b w:val="0"/>
          <w:caps w:val="0"/>
          <w:color w:val="auto"/>
          <w:lang w:val="en-US"/>
        </w:rPr>
        <w:tab/>
      </w:r>
      <w:r>
        <w:t>FURTHER READING</w:t>
      </w:r>
      <w:r>
        <w:tab/>
      </w:r>
      <w:r>
        <w:fldChar w:fldCharType="begin"/>
      </w:r>
      <w:r>
        <w:instrText xml:space="preserve"> PAGEREF _Toc85721773 \h </w:instrText>
      </w:r>
      <w:r>
        <w:fldChar w:fldCharType="separate"/>
      </w:r>
      <w:r w:rsidR="008D1F53">
        <w:t>11</w:t>
      </w:r>
      <w:r>
        <w:fldChar w:fldCharType="end"/>
      </w:r>
    </w:p>
    <w:p w14:paraId="173193A4" w14:textId="557F0CF2" w:rsidR="00161325" w:rsidRPr="00CB7D0F" w:rsidRDefault="000C2857" w:rsidP="00CB7D0F">
      <w:pPr>
        <w:pStyle w:val="Plattetekst"/>
      </w:pPr>
      <w:r>
        <w:rPr>
          <w:rFonts w:eastAsia="Times New Roman" w:cs="Times New Roman"/>
          <w:b/>
          <w:noProof/>
          <w:color w:val="00558C" w:themeColor="accent1"/>
          <w:szCs w:val="20"/>
        </w:rPr>
        <w:fldChar w:fldCharType="end"/>
      </w:r>
    </w:p>
    <w:p w14:paraId="63F9B53F" w14:textId="77777777" w:rsidR="00994D97" w:rsidRPr="00F55AD7" w:rsidRDefault="00994D97" w:rsidP="00C9558A">
      <w:pPr>
        <w:pStyle w:val="ListofFigures"/>
      </w:pPr>
      <w:r w:rsidRPr="00F55AD7">
        <w:t>List of Figures</w:t>
      </w:r>
    </w:p>
    <w:p w14:paraId="2CA0AB3D" w14:textId="2B724823" w:rsidR="00A02539" w:rsidRDefault="00923B4D">
      <w:pPr>
        <w:pStyle w:val="Lijstmetafbeeldingen"/>
        <w:rPr>
          <w:rFonts w:eastAsiaTheme="minorEastAsia"/>
          <w:i w:val="0"/>
          <w:noProof/>
          <w:color w:val="auto"/>
          <w:lang w:val="en-US"/>
        </w:rPr>
      </w:pPr>
      <w:r w:rsidRPr="00F55AD7">
        <w:fldChar w:fldCharType="begin"/>
      </w:r>
      <w:r w:rsidRPr="00F55AD7">
        <w:instrText xml:space="preserve"> TOC \t "Figure caption" \c </w:instrText>
      </w:r>
      <w:r w:rsidRPr="00F55AD7">
        <w:fldChar w:fldCharType="separate"/>
      </w:r>
      <w:r w:rsidR="00A02539">
        <w:rPr>
          <w:noProof/>
        </w:rPr>
        <w:t>Figure 1</w:t>
      </w:r>
      <w:r w:rsidR="00A02539">
        <w:rPr>
          <w:rFonts w:eastAsiaTheme="minorEastAsia"/>
          <w:i w:val="0"/>
          <w:noProof/>
          <w:color w:val="auto"/>
          <w:lang w:val="en-US"/>
        </w:rPr>
        <w:tab/>
      </w:r>
      <w:r w:rsidR="00A02539">
        <w:rPr>
          <w:noProof/>
        </w:rPr>
        <w:t>OID Submission and Approval Process Diagram</w:t>
      </w:r>
      <w:r w:rsidR="00A02539">
        <w:rPr>
          <w:noProof/>
        </w:rPr>
        <w:tab/>
      </w:r>
      <w:r w:rsidR="00A02539">
        <w:rPr>
          <w:noProof/>
        </w:rPr>
        <w:fldChar w:fldCharType="begin"/>
      </w:r>
      <w:r w:rsidR="00A02539">
        <w:rPr>
          <w:noProof/>
        </w:rPr>
        <w:instrText xml:space="preserve"> PAGEREF _Toc85721728 \h </w:instrText>
      </w:r>
      <w:r w:rsidR="00A02539">
        <w:rPr>
          <w:noProof/>
        </w:rPr>
      </w:r>
      <w:r w:rsidR="00A02539">
        <w:rPr>
          <w:noProof/>
        </w:rPr>
        <w:fldChar w:fldCharType="separate"/>
      </w:r>
      <w:r w:rsidR="008D1F53">
        <w:rPr>
          <w:noProof/>
        </w:rPr>
        <w:t>7</w:t>
      </w:r>
      <w:r w:rsidR="00A02539">
        <w:rPr>
          <w:noProof/>
        </w:rPr>
        <w:fldChar w:fldCharType="end"/>
      </w:r>
    </w:p>
    <w:p w14:paraId="4946AD6C" w14:textId="77777777" w:rsidR="005E4659" w:rsidRPr="00176BB8" w:rsidRDefault="00923B4D" w:rsidP="00CB7D0F">
      <w:pPr>
        <w:pStyle w:val="Plattetekst"/>
      </w:pPr>
      <w:r w:rsidRPr="00F55AD7">
        <w:fldChar w:fldCharType="end"/>
      </w:r>
    </w:p>
    <w:p w14:paraId="3777E0E0" w14:textId="77777777" w:rsidR="00176BB8" w:rsidRPr="00176BB8" w:rsidRDefault="00176BB8" w:rsidP="002E560E">
      <w:pPr>
        <w:pStyle w:val="Lijstmetafbeeldingen"/>
      </w:pPr>
    </w:p>
    <w:p w14:paraId="0CFAC6A6" w14:textId="77777777" w:rsidR="00790277" w:rsidRPr="00462095" w:rsidRDefault="00790277" w:rsidP="00462095">
      <w:pPr>
        <w:pStyle w:val="Plattetekst"/>
        <w:sectPr w:rsidR="00790277" w:rsidRPr="00462095" w:rsidSect="00C716E5">
          <w:headerReference w:type="even" r:id="rId22"/>
          <w:headerReference w:type="default" r:id="rId23"/>
          <w:headerReference w:type="first" r:id="rId24"/>
          <w:footerReference w:type="first" r:id="rId25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0BA3768B" w14:textId="77777777" w:rsidR="004944C8" w:rsidRPr="00F55AD7" w:rsidRDefault="009037CE" w:rsidP="00983287">
      <w:pPr>
        <w:pStyle w:val="Kop1"/>
      </w:pPr>
      <w:bookmarkStart w:id="2" w:name="_Toc85721734"/>
      <w:r>
        <w:lastRenderedPageBreak/>
        <w:t>INTRODUCTION</w:t>
      </w:r>
      <w:bookmarkEnd w:id="2"/>
    </w:p>
    <w:p w14:paraId="19077ABB" w14:textId="77777777" w:rsidR="003A6A32" w:rsidRDefault="003A6A32" w:rsidP="003A6A32">
      <w:pPr>
        <w:pStyle w:val="Heading1separationline"/>
      </w:pPr>
    </w:p>
    <w:p w14:paraId="36E40618" w14:textId="61091294" w:rsidR="009037CE" w:rsidRDefault="009037CE">
      <w:pPr>
        <w:pStyle w:val="Plattetekst"/>
      </w:pPr>
      <w:r>
        <w:t>The use of unique identifiers is a necessary development of e-Navigation.</w:t>
      </w:r>
      <w:r w:rsidR="005F7C2E">
        <w:t xml:space="preserve"> </w:t>
      </w:r>
      <w:r>
        <w:t xml:space="preserve">To answer this need, IALA has obtained the Maritime Resource Name (MRN) as a method of </w:t>
      </w:r>
      <w:r w:rsidR="00506E3F">
        <w:t xml:space="preserve">utilising </w:t>
      </w:r>
      <w:r>
        <w:t>unique identifiers within the maritime domain.</w:t>
      </w:r>
      <w:r w:rsidR="005F7C2E">
        <w:t xml:space="preserve"> </w:t>
      </w:r>
      <w:r>
        <w:t xml:space="preserve">Use of MRN within IALA’s remit is outlined in IALA </w:t>
      </w:r>
      <w:r w:rsidRPr="005F7C2E">
        <w:t>Guideline</w:t>
      </w:r>
      <w:r>
        <w:t xml:space="preserve"> </w:t>
      </w:r>
      <w:r w:rsidRPr="00226026">
        <w:rPr>
          <w:i/>
          <w:iCs/>
        </w:rPr>
        <w:t>G1143</w:t>
      </w:r>
      <w:r>
        <w:t>.</w:t>
      </w:r>
    </w:p>
    <w:p w14:paraId="64CA89A1" w14:textId="78089DB2" w:rsidR="009037CE" w:rsidRDefault="009037CE">
      <w:pPr>
        <w:pStyle w:val="Plattetekst"/>
      </w:pPr>
      <w:r>
        <w:t xml:space="preserve">To promote </w:t>
      </w:r>
      <w:r w:rsidR="00506E3F">
        <w:t>harmon</w:t>
      </w:r>
      <w:r w:rsidR="005F7C2E">
        <w:t>iza</w:t>
      </w:r>
      <w:r w:rsidR="00506E3F">
        <w:t xml:space="preserve">tion </w:t>
      </w:r>
      <w:r>
        <w:t>among identifiers for maritime resources, IALA has provisioned the MRN, a subpart of Uniform Resource Name (URN), for use across the maritime domain.</w:t>
      </w:r>
      <w:r w:rsidR="005F7C2E">
        <w:t xml:space="preserve"> </w:t>
      </w:r>
      <w:r>
        <w:t xml:space="preserve">Where usage and objects fall within the Aids to Navigation and </w:t>
      </w:r>
      <w:r w:rsidRPr="005F7C2E">
        <w:t>other</w:t>
      </w:r>
      <w:r>
        <w:t xml:space="preserve"> appropriate categories, IALA has outlined guidance procedures in IALA Guideline </w:t>
      </w:r>
      <w:r w:rsidRPr="00226026">
        <w:rPr>
          <w:i/>
          <w:iCs/>
        </w:rPr>
        <w:t>G1143</w:t>
      </w:r>
      <w:r>
        <w:t>.</w:t>
      </w:r>
      <w:r w:rsidR="005F7C2E">
        <w:t xml:space="preserve"> </w:t>
      </w:r>
      <w:r>
        <w:t>However, IALA is also cognizant that MRN can and should be applied to maritime resources beyond IALA’s guidance.</w:t>
      </w:r>
    </w:p>
    <w:p w14:paraId="56FC9D9B" w14:textId="20B7F697" w:rsidR="009037CE" w:rsidRDefault="009037CE" w:rsidP="003F292F">
      <w:pPr>
        <w:pStyle w:val="Plattetekst"/>
      </w:pPr>
      <w:r w:rsidRPr="009037CE">
        <w:t xml:space="preserve">This Guideline discusses procedures for IALA to process requests for </w:t>
      </w:r>
      <w:r w:rsidR="00506E3F" w:rsidRPr="009037CE">
        <w:t>Organ</w:t>
      </w:r>
      <w:r w:rsidR="005F7C2E">
        <w:t>iza</w:t>
      </w:r>
      <w:r w:rsidR="00506E3F" w:rsidRPr="009037CE">
        <w:t xml:space="preserve">tional </w:t>
      </w:r>
      <w:r w:rsidRPr="009037CE">
        <w:t xml:space="preserve">Identifiers (OID) and </w:t>
      </w:r>
      <w:r>
        <w:t xml:space="preserve">related </w:t>
      </w:r>
      <w:r w:rsidRPr="009037CE">
        <w:t>namespaces within the MRN construct.</w:t>
      </w:r>
    </w:p>
    <w:p w14:paraId="34373859" w14:textId="443DECF8" w:rsidR="00BA1C02" w:rsidRPr="00BA1C02" w:rsidRDefault="009037CE" w:rsidP="00983287">
      <w:pPr>
        <w:pStyle w:val="Kop2"/>
      </w:pPr>
      <w:bookmarkStart w:id="3" w:name="_Toc85721735"/>
      <w:r>
        <w:t xml:space="preserve">RELATED </w:t>
      </w:r>
      <w:r w:rsidR="00A02539">
        <w:t>D</w:t>
      </w:r>
      <w:r>
        <w:t>OCUMENTS</w:t>
      </w:r>
      <w:bookmarkEnd w:id="3"/>
    </w:p>
    <w:p w14:paraId="45797D88" w14:textId="77777777" w:rsidR="00A524B5" w:rsidRDefault="00A524B5" w:rsidP="00A524B5">
      <w:pPr>
        <w:pStyle w:val="Heading2separationline"/>
      </w:pPr>
    </w:p>
    <w:p w14:paraId="60D1A405" w14:textId="16B8B7C5" w:rsidR="009037CE" w:rsidRDefault="007E7C8B" w:rsidP="003F292F">
      <w:pPr>
        <w:pStyle w:val="Bullet1"/>
        <w:spacing w:before="120"/>
      </w:pPr>
      <w:bookmarkStart w:id="4" w:name="_Toc60408120"/>
      <w:r w:rsidRPr="007E7C8B">
        <w:t xml:space="preserve">G1143 </w:t>
      </w:r>
      <w:r w:rsidR="00207B97" w:rsidRPr="007E7C8B">
        <w:t>Ed2.0</w:t>
      </w:r>
      <w:r w:rsidR="00207B97">
        <w:t xml:space="preserve"> </w:t>
      </w:r>
      <w:r w:rsidRPr="007E7C8B">
        <w:t xml:space="preserve">Unique Identifiers for Maritime Resources </w:t>
      </w:r>
      <w:r w:rsidRPr="00F747D6">
        <w:rPr>
          <w:highlight w:val="yellow"/>
          <w:rPrChange w:id="5" w:author="Ebben, Martijn" w:date="2025-10-23T15:05:00Z" w16du:dateUtc="2025-10-23T13:05:00Z">
            <w:rPr/>
          </w:rPrChange>
        </w:rPr>
        <w:t>December 2020</w:t>
      </w:r>
    </w:p>
    <w:p w14:paraId="6C8E1313" w14:textId="1B6A98FD" w:rsidR="0008393F" w:rsidRPr="00505AA1" w:rsidRDefault="0008393F" w:rsidP="00226026">
      <w:pPr>
        <w:pStyle w:val="Bullet1"/>
      </w:pPr>
      <w:r w:rsidRPr="00505AA1">
        <w:t>IALA Basic Documents Ed5</w:t>
      </w:r>
      <w:r>
        <w:t>.0</w:t>
      </w:r>
      <w:r w:rsidRPr="00505AA1">
        <w:t xml:space="preserve"> December 2020</w:t>
      </w:r>
    </w:p>
    <w:p w14:paraId="1BDEC7AB" w14:textId="515B9976" w:rsidR="009037CE" w:rsidRDefault="009037CE" w:rsidP="00226026">
      <w:pPr>
        <w:pStyle w:val="Bullet1"/>
        <w:rPr>
          <w:lang w:val="fr-FR"/>
        </w:rPr>
      </w:pPr>
      <w:r w:rsidRPr="00524318">
        <w:rPr>
          <w:lang w:val="fr-FR"/>
        </w:rPr>
        <w:t xml:space="preserve">RFC 2141 – URN </w:t>
      </w:r>
      <w:proofErr w:type="spellStart"/>
      <w:r w:rsidRPr="00524318">
        <w:rPr>
          <w:lang w:val="fr-FR"/>
        </w:rPr>
        <w:t>Syntax</w:t>
      </w:r>
      <w:proofErr w:type="spellEnd"/>
      <w:r w:rsidRPr="00524318">
        <w:rPr>
          <w:lang w:val="fr-FR"/>
        </w:rPr>
        <w:t xml:space="preserve"> (</w:t>
      </w:r>
      <w:hyperlink r:id="rId26" w:history="1">
        <w:r w:rsidRPr="00524318">
          <w:rPr>
            <w:rStyle w:val="Hyperlink"/>
            <w:lang w:val="fr-FR"/>
          </w:rPr>
          <w:t>https://www.ietf.org/rfc/rfc2141.txt</w:t>
        </w:r>
      </w:hyperlink>
      <w:r w:rsidRPr="00524318">
        <w:rPr>
          <w:lang w:val="fr-FR"/>
        </w:rPr>
        <w:t>)</w:t>
      </w:r>
    </w:p>
    <w:p w14:paraId="4C9EB839" w14:textId="421B1397" w:rsidR="009037CE" w:rsidRPr="00505AA1" w:rsidRDefault="009037CE" w:rsidP="00226026">
      <w:pPr>
        <w:pStyle w:val="Bullet1"/>
      </w:pPr>
      <w:r w:rsidRPr="00505AA1">
        <w:t>RFC 5234 – Augmented BNF for Syntax Specifications: ABNF (</w:t>
      </w:r>
      <w:hyperlink r:id="rId27" w:history="1">
        <w:r w:rsidRPr="00505AA1">
          <w:rPr>
            <w:rStyle w:val="Hyperlink"/>
          </w:rPr>
          <w:t>https://tools.ietf.org/html/rfc5234</w:t>
        </w:r>
      </w:hyperlink>
      <w:r w:rsidRPr="00505AA1">
        <w:t xml:space="preserve">) </w:t>
      </w:r>
    </w:p>
    <w:p w14:paraId="000E3907" w14:textId="23CB6BE3" w:rsidR="009037CE" w:rsidRPr="00505AA1" w:rsidRDefault="009037CE" w:rsidP="00226026">
      <w:pPr>
        <w:pStyle w:val="Bullet1"/>
      </w:pPr>
      <w:r w:rsidRPr="00505AA1">
        <w:t>RFC 8141 – Uniform Resource Names (URNs) (</w:t>
      </w:r>
      <w:hyperlink r:id="rId28" w:history="1">
        <w:r w:rsidRPr="00505AA1">
          <w:rPr>
            <w:rStyle w:val="Hyperlink"/>
          </w:rPr>
          <w:t>https://tools.ietf.org/html/rfc8141</w:t>
        </w:r>
      </w:hyperlink>
      <w:r w:rsidRPr="00505AA1">
        <w:t>)</w:t>
      </w:r>
    </w:p>
    <w:p w14:paraId="3CAE7E9C" w14:textId="7020ADBA" w:rsidR="009037CE" w:rsidRDefault="009037CE" w:rsidP="00226026">
      <w:pPr>
        <w:pStyle w:val="Bullet1"/>
        <w:rPr>
          <w:lang w:val="fr-FR"/>
        </w:rPr>
      </w:pPr>
      <w:r w:rsidRPr="003A7633">
        <w:rPr>
          <w:lang w:val="fr-FR"/>
        </w:rPr>
        <w:t>ISO 3166-1</w:t>
      </w:r>
      <w:r w:rsidR="00FA01A1" w:rsidRPr="003A7633">
        <w:rPr>
          <w:lang w:val="fr-FR"/>
        </w:rPr>
        <w:t xml:space="preserve"> </w:t>
      </w:r>
      <w:r w:rsidRPr="003A7633">
        <w:rPr>
          <w:lang w:val="fr-FR"/>
        </w:rPr>
        <w:t>alpha-3</w:t>
      </w:r>
    </w:p>
    <w:p w14:paraId="52231E71" w14:textId="77777777" w:rsidR="0046464D" w:rsidRPr="00F55AD7" w:rsidRDefault="009037CE" w:rsidP="00983287">
      <w:pPr>
        <w:pStyle w:val="Kop1"/>
      </w:pPr>
      <w:bookmarkStart w:id="6" w:name="_Toc85721736"/>
      <w:bookmarkStart w:id="7" w:name="_Toc85721737"/>
      <w:bookmarkEnd w:id="4"/>
      <w:bookmarkEnd w:id="6"/>
      <w:r>
        <w:t>BACKGROUND</w:t>
      </w:r>
      <w:bookmarkEnd w:id="7"/>
    </w:p>
    <w:p w14:paraId="2853AF1E" w14:textId="77777777" w:rsidR="0046464D" w:rsidRPr="00F55AD7" w:rsidRDefault="0046464D" w:rsidP="0046464D">
      <w:pPr>
        <w:pStyle w:val="Heading1separationline"/>
      </w:pPr>
    </w:p>
    <w:p w14:paraId="2D71D21D" w14:textId="0D4676AD" w:rsidR="009037CE" w:rsidRDefault="009037CE" w:rsidP="003F292F">
      <w:pPr>
        <w:pStyle w:val="Plattetekst"/>
      </w:pPr>
      <w:bookmarkStart w:id="8" w:name="_Toc60408122"/>
      <w:r>
        <w:t xml:space="preserve">The MRN concept was born out of an identified need for persistent unique identifiers for </w:t>
      </w:r>
      <w:r w:rsidR="00207B97">
        <w:t xml:space="preserve">Marine Aids </w:t>
      </w:r>
      <w:r>
        <w:t xml:space="preserve">to </w:t>
      </w:r>
      <w:r w:rsidR="00207B97">
        <w:t>Navigation</w:t>
      </w:r>
      <w:r>
        <w:t>.</w:t>
      </w:r>
      <w:r w:rsidR="005F7C2E">
        <w:t xml:space="preserve"> </w:t>
      </w:r>
      <w:r>
        <w:t xml:space="preserve">In assessing this need, IALA Committees introduced the concept of a unique identifier which could be used beyond the area of </w:t>
      </w:r>
      <w:r w:rsidR="00597224">
        <w:t xml:space="preserve">Marine Aids </w:t>
      </w:r>
      <w:r>
        <w:t xml:space="preserve">to </w:t>
      </w:r>
      <w:r w:rsidR="00597224">
        <w:t>Navigation</w:t>
      </w:r>
      <w:r>
        <w:t>.</w:t>
      </w:r>
      <w:r w:rsidR="005F7C2E">
        <w:t xml:space="preserve"> </w:t>
      </w:r>
    </w:p>
    <w:p w14:paraId="6042B6A9" w14:textId="5FFD9970" w:rsidR="009037CE" w:rsidRDefault="009037CE" w:rsidP="003F292F">
      <w:pPr>
        <w:pStyle w:val="Plattetekst"/>
      </w:pPr>
      <w:r>
        <w:t>IALA has taken the lead to obtain the MRN namespace, defined as “</w:t>
      </w:r>
      <w:proofErr w:type="spellStart"/>
      <w:r>
        <w:t>urn:mrn</w:t>
      </w:r>
      <w:proofErr w:type="spellEnd"/>
      <w:r>
        <w:t>:”.</w:t>
      </w:r>
      <w:r w:rsidR="005F7C2E">
        <w:t xml:space="preserve"> </w:t>
      </w:r>
      <w:r>
        <w:t xml:space="preserve">IALA has also decided to make portions of the namespace available to interested parties, by defining </w:t>
      </w:r>
      <w:r w:rsidR="007B21EF">
        <w:t xml:space="preserve">the </w:t>
      </w:r>
      <w:r>
        <w:t>OID as a necessary component to all MRNs, written as “</w:t>
      </w:r>
      <w:proofErr w:type="spellStart"/>
      <w:r>
        <w:t>urn:mrn:oid</w:t>
      </w:r>
      <w:proofErr w:type="spellEnd"/>
      <w:r>
        <w:t>:”.</w:t>
      </w:r>
    </w:p>
    <w:p w14:paraId="436F2DCE" w14:textId="7A4B5E6B" w:rsidR="009037CE" w:rsidRDefault="009037CE" w:rsidP="003F292F">
      <w:pPr>
        <w:pStyle w:val="Plattetekst"/>
      </w:pPr>
      <w:r w:rsidRPr="00226026">
        <w:rPr>
          <w:i/>
          <w:iCs/>
        </w:rPr>
        <w:t>G1143</w:t>
      </w:r>
      <w:r w:rsidRPr="009037CE">
        <w:t xml:space="preserve"> is the Guideline that addresses IALA’s use of MRN within its namespace; any other </w:t>
      </w:r>
      <w:r w:rsidR="00506E3F" w:rsidRPr="009037CE">
        <w:t>organ</w:t>
      </w:r>
      <w:r w:rsidR="005F7C2E">
        <w:t>iza</w:t>
      </w:r>
      <w:r w:rsidR="00506E3F" w:rsidRPr="009037CE">
        <w:t xml:space="preserve">tions </w:t>
      </w:r>
      <w:r w:rsidRPr="009037CE">
        <w:t>seeking to apply MRN in their own namespace should adopt a similar guideline for their namespace to explain its use.</w:t>
      </w:r>
      <w:r w:rsidR="005F7C2E">
        <w:t xml:space="preserve"> </w:t>
      </w:r>
      <w:r w:rsidRPr="009037CE">
        <w:t xml:space="preserve">It is recommended that OID guidelines follow a similar structure to IALA </w:t>
      </w:r>
      <w:r w:rsidR="004850B4">
        <w:t xml:space="preserve">Guideline </w:t>
      </w:r>
      <w:r w:rsidRPr="00226026">
        <w:rPr>
          <w:i/>
          <w:iCs/>
        </w:rPr>
        <w:t>G1143</w:t>
      </w:r>
      <w:r w:rsidRPr="009037CE">
        <w:t xml:space="preserve"> to facilitate the greatest possible </w:t>
      </w:r>
      <w:r w:rsidR="00506E3F" w:rsidRPr="009037CE">
        <w:t>harmon</w:t>
      </w:r>
      <w:r w:rsidR="005F7C2E">
        <w:t>iza</w:t>
      </w:r>
      <w:r w:rsidR="00506E3F" w:rsidRPr="009037CE">
        <w:t xml:space="preserve">tion </w:t>
      </w:r>
      <w:r w:rsidRPr="009037CE">
        <w:t>between MRN namespaces.</w:t>
      </w:r>
    </w:p>
    <w:p w14:paraId="1B3D1546" w14:textId="77777777" w:rsidR="00495DDA" w:rsidRPr="00F55AD7" w:rsidRDefault="00F73E6D" w:rsidP="00693B1F">
      <w:pPr>
        <w:pStyle w:val="Kop1"/>
      </w:pPr>
      <w:bookmarkStart w:id="9" w:name="_Toc85721738"/>
      <w:bookmarkEnd w:id="8"/>
      <w:r>
        <w:t>REQUIREMENTS</w:t>
      </w:r>
      <w:r w:rsidR="0060104D">
        <w:t xml:space="preserve"> FOR OID NAM</w:t>
      </w:r>
      <w:r w:rsidR="00435519">
        <w:t>E</w:t>
      </w:r>
      <w:r w:rsidR="0060104D">
        <w:t>SPACES</w:t>
      </w:r>
      <w:bookmarkEnd w:id="9"/>
    </w:p>
    <w:p w14:paraId="1165E551" w14:textId="77777777" w:rsidR="0060104D" w:rsidRDefault="0060104D" w:rsidP="00693B1F">
      <w:pPr>
        <w:pStyle w:val="Heading1separationline"/>
      </w:pPr>
    </w:p>
    <w:p w14:paraId="0D1B0176" w14:textId="0EC4C652" w:rsidR="0060104D" w:rsidRPr="0060104D" w:rsidRDefault="0060104D" w:rsidP="003F292F">
      <w:pPr>
        <w:pStyle w:val="Plattetekst"/>
      </w:pPr>
      <w:r w:rsidRPr="0060104D">
        <w:t xml:space="preserve">This section defines requirements for the </w:t>
      </w:r>
      <w:r w:rsidR="00506E3F" w:rsidRPr="0060104D">
        <w:t>operational</w:t>
      </w:r>
      <w:r w:rsidR="005F7C2E">
        <w:t>iza</w:t>
      </w:r>
      <w:r w:rsidR="00506E3F" w:rsidRPr="0060104D">
        <w:t xml:space="preserve">tion </w:t>
      </w:r>
      <w:r w:rsidRPr="0060104D">
        <w:t xml:space="preserve">of MRNs. Specifically, these requirements are related to the definition of OID namespace schemes. OID namespace schemas refer to the structure of the </w:t>
      </w:r>
      <w:r w:rsidR="00094394">
        <w:t>o</w:t>
      </w:r>
      <w:r w:rsidR="00506E3F" w:rsidRPr="0060104D">
        <w:t>rgan</w:t>
      </w:r>
      <w:r w:rsidR="005F7C2E">
        <w:t>iza</w:t>
      </w:r>
      <w:r w:rsidR="00506E3F" w:rsidRPr="0060104D">
        <w:t>tion</w:t>
      </w:r>
      <w:r w:rsidRPr="0060104D">
        <w:t>-specific namespace string (OSNS</w:t>
      </w:r>
      <w:r w:rsidR="00641237">
        <w:t>S</w:t>
      </w:r>
      <w:r w:rsidRPr="0060104D">
        <w:t xml:space="preserve">). The requirements are based on the basic idea and concept of MRN and should facilitate interoperability of </w:t>
      </w:r>
      <w:r w:rsidR="00506E3F" w:rsidRPr="0060104D">
        <w:t>harmon</w:t>
      </w:r>
      <w:r w:rsidR="005F7C2E">
        <w:t>iza</w:t>
      </w:r>
      <w:r w:rsidR="00506E3F" w:rsidRPr="0060104D">
        <w:t xml:space="preserve">tion </w:t>
      </w:r>
      <w:r w:rsidRPr="0060104D">
        <w:t>of independently managed OID namespaces</w:t>
      </w:r>
      <w:r w:rsidR="00047DBA">
        <w:t>:</w:t>
      </w:r>
    </w:p>
    <w:p w14:paraId="6013C5B6" w14:textId="21FE8CE7" w:rsidR="0060104D" w:rsidDel="001F79C9" w:rsidRDefault="0060104D" w:rsidP="00226026">
      <w:pPr>
        <w:pStyle w:val="Bullet1"/>
        <w:keepNext/>
        <w:keepLines/>
        <w:rPr>
          <w:del w:id="10" w:author="Ebben, Martijn" w:date="2025-10-23T15:04:00Z" w16du:dateUtc="2025-10-23T13:04:00Z"/>
        </w:rPr>
      </w:pPr>
      <w:commentRangeStart w:id="11"/>
      <w:del w:id="12" w:author="Ebben, Martijn" w:date="2025-10-23T15:04:00Z" w16du:dateUtc="2025-10-23T13:04:00Z">
        <w:r w:rsidDel="001F79C9">
          <w:lastRenderedPageBreak/>
          <w:delText xml:space="preserve">URN </w:delText>
        </w:r>
        <w:r w:rsidRPr="004850B4" w:rsidDel="001F79C9">
          <w:delText>Compliance</w:delText>
        </w:r>
        <w:r w:rsidDel="001F79C9">
          <w:delText>:</w:delText>
        </w:r>
      </w:del>
    </w:p>
    <w:p w14:paraId="7194B9A5" w14:textId="751546AD" w:rsidR="0060104D" w:rsidDel="001F79C9" w:rsidRDefault="0060104D" w:rsidP="00226026">
      <w:pPr>
        <w:pStyle w:val="Bullet1"/>
        <w:keepNext/>
        <w:keepLines/>
        <w:numPr>
          <w:ilvl w:val="0"/>
          <w:numId w:val="0"/>
        </w:numPr>
        <w:ind w:left="425"/>
        <w:rPr>
          <w:del w:id="13" w:author="Ebben, Martijn" w:date="2025-10-23T15:04:00Z" w16du:dateUtc="2025-10-23T13:04:00Z"/>
        </w:rPr>
      </w:pPr>
      <w:del w:id="14" w:author="Ebben, Martijn" w:date="2025-10-23T15:04:00Z" w16du:dateUtc="2025-10-23T13:04:00Z">
        <w:r w:rsidDel="001F79C9">
          <w:delText xml:space="preserve">As MRN is a subset of URN, all active URN documentation must be followed in the creation of MRNs, regardless of OID ownership. </w:delText>
        </w:r>
        <w:r w:rsidR="0006187F" w:rsidDel="001F79C9">
          <w:delText xml:space="preserve">OID </w:delText>
        </w:r>
        <w:r w:rsidDel="001F79C9">
          <w:delText xml:space="preserve">Owners should specify and document additional parameters (such as those documented in </w:delText>
        </w:r>
        <w:r w:rsidRPr="00226026" w:rsidDel="001F79C9">
          <w:rPr>
            <w:i/>
            <w:iCs/>
          </w:rPr>
          <w:delText>G1143</w:delText>
        </w:r>
        <w:r w:rsidDel="001F79C9">
          <w:delText>).</w:delText>
        </w:r>
        <w:r w:rsidR="005F7C2E" w:rsidDel="001F79C9">
          <w:delText xml:space="preserve"> </w:delText>
        </w:r>
        <w:r w:rsidDel="001F79C9">
          <w:delText>Such documentation should be available to any users implementing MRN within the OID.</w:delText>
        </w:r>
        <w:r w:rsidR="005F7C2E" w:rsidDel="001F79C9">
          <w:delText xml:space="preserve"> </w:delText>
        </w:r>
      </w:del>
    </w:p>
    <w:p w14:paraId="71A2E9AC" w14:textId="1AEF104C" w:rsidR="0060104D" w:rsidRPr="00A45A71" w:rsidDel="001F79C9" w:rsidRDefault="0060104D" w:rsidP="00226026">
      <w:pPr>
        <w:pStyle w:val="Bullet1"/>
        <w:rPr>
          <w:del w:id="15" w:author="Ebben, Martijn" w:date="2025-10-23T15:04:00Z" w16du:dateUtc="2025-10-23T13:04:00Z"/>
        </w:rPr>
      </w:pPr>
      <w:del w:id="16" w:author="Ebben, Martijn" w:date="2025-10-23T15:04:00Z" w16du:dateUtc="2025-10-23T13:04:00Z">
        <w:r w:rsidRPr="003C713D" w:rsidDel="001F79C9">
          <w:delText>Uniqueness</w:delText>
        </w:r>
        <w:r w:rsidRPr="00A45A71" w:rsidDel="001F79C9">
          <w:delText>:</w:delText>
        </w:r>
      </w:del>
    </w:p>
    <w:p w14:paraId="11EB59B5" w14:textId="185F1308" w:rsidR="0060104D" w:rsidRPr="00A45A71" w:rsidDel="001F79C9" w:rsidRDefault="0060104D" w:rsidP="0060104D">
      <w:pPr>
        <w:pStyle w:val="Bullet1"/>
        <w:numPr>
          <w:ilvl w:val="0"/>
          <w:numId w:val="0"/>
        </w:numPr>
        <w:ind w:left="425"/>
        <w:rPr>
          <w:del w:id="17" w:author="Ebben, Martijn" w:date="2025-10-23T15:04:00Z" w16du:dateUtc="2025-10-23T13:04:00Z"/>
          <w:lang w:val="en-US"/>
        </w:rPr>
      </w:pPr>
      <w:del w:id="18" w:author="Ebben, Martijn" w:date="2025-10-23T15:04:00Z" w16du:dateUtc="2025-10-23T13:04:00Z">
        <w:r w:rsidRPr="00A45A71" w:rsidDel="001F79C9">
          <w:rPr>
            <w:lang w:val="en-US"/>
          </w:rPr>
          <w:delText>An ID within the MRN namespace is never assigned to more than one resource and never re</w:delText>
        </w:r>
        <w:r w:rsidR="008C6251" w:rsidDel="001F79C9">
          <w:rPr>
            <w:lang w:val="en-US"/>
          </w:rPr>
          <w:delText>-</w:delText>
        </w:r>
        <w:r w:rsidRPr="00A45A71" w:rsidDel="001F79C9">
          <w:rPr>
            <w:lang w:val="en-US"/>
          </w:rPr>
          <w:delText>assigned to a different resource. Ensuring uniqueness within a</w:delText>
        </w:r>
        <w:r w:rsidDel="001F79C9">
          <w:rPr>
            <w:lang w:val="en-US"/>
          </w:rPr>
          <w:delText>n OID</w:delText>
        </w:r>
        <w:r w:rsidRPr="00A45A71" w:rsidDel="001F79C9">
          <w:rPr>
            <w:lang w:val="en-US"/>
          </w:rPr>
          <w:delText xml:space="preserve"> namespace is the responsibility of the respective </w:delText>
        </w:r>
        <w:r w:rsidR="0006187F" w:rsidDel="001F79C9">
          <w:rPr>
            <w:lang w:val="en-US"/>
          </w:rPr>
          <w:delText>OID O</w:delText>
        </w:r>
        <w:r w:rsidDel="001F79C9">
          <w:rPr>
            <w:lang w:val="en-US"/>
          </w:rPr>
          <w:delText>wner</w:delText>
        </w:r>
        <w:r w:rsidRPr="00A45A71" w:rsidDel="001F79C9">
          <w:rPr>
            <w:lang w:val="en-US"/>
          </w:rPr>
          <w:delText>.</w:delText>
        </w:r>
        <w:r w:rsidR="005F7C2E" w:rsidDel="001F79C9">
          <w:rPr>
            <w:lang w:val="en-US"/>
          </w:rPr>
          <w:delText xml:space="preserve"> </w:delText>
        </w:r>
        <w:r w:rsidR="003D46B7" w:rsidDel="001F79C9">
          <w:rPr>
            <w:lang w:val="en-US"/>
          </w:rPr>
          <w:delText xml:space="preserve">Uniqueness should prevail over other </w:delText>
        </w:r>
        <w:r w:rsidR="00162C57" w:rsidDel="001F79C9">
          <w:rPr>
            <w:lang w:val="en-US"/>
          </w:rPr>
          <w:delText>“</w:delText>
        </w:r>
        <w:r w:rsidR="003D46B7" w:rsidDel="001F79C9">
          <w:rPr>
            <w:lang w:val="en-US"/>
          </w:rPr>
          <w:delText>nice to have</w:delText>
        </w:r>
        <w:r w:rsidR="00162C57" w:rsidDel="001F79C9">
          <w:rPr>
            <w:lang w:val="en-US"/>
          </w:rPr>
          <w:delText>”</w:delText>
        </w:r>
        <w:r w:rsidR="003D46B7" w:rsidDel="001F79C9">
          <w:rPr>
            <w:lang w:val="en-US"/>
          </w:rPr>
          <w:delText xml:space="preserve"> aspects of the MRN.</w:delText>
        </w:r>
      </w:del>
    </w:p>
    <w:p w14:paraId="0CDD2FBA" w14:textId="15F3206A" w:rsidR="0060104D" w:rsidRPr="00A45A71" w:rsidDel="001F79C9" w:rsidRDefault="0060104D" w:rsidP="00226026">
      <w:pPr>
        <w:pStyle w:val="Bullet1"/>
        <w:rPr>
          <w:del w:id="19" w:author="Ebben, Martijn" w:date="2025-10-23T15:04:00Z" w16du:dateUtc="2025-10-23T13:04:00Z"/>
        </w:rPr>
      </w:pPr>
      <w:del w:id="20" w:author="Ebben, Martijn" w:date="2025-10-23T15:04:00Z" w16du:dateUtc="2025-10-23T13:04:00Z">
        <w:r w:rsidRPr="003C713D" w:rsidDel="001F79C9">
          <w:delText>Decentral</w:delText>
        </w:r>
        <w:r w:rsidR="005F7C2E" w:rsidRPr="003C713D" w:rsidDel="001F79C9">
          <w:delText>iza</w:delText>
        </w:r>
        <w:r w:rsidRPr="003C713D" w:rsidDel="001F79C9">
          <w:delText>tion</w:delText>
        </w:r>
        <w:r w:rsidRPr="00A45A71" w:rsidDel="001F79C9">
          <w:delText>:</w:delText>
        </w:r>
      </w:del>
    </w:p>
    <w:p w14:paraId="1C7CA42D" w14:textId="2EF02DE9" w:rsidR="0060104D" w:rsidDel="001F79C9" w:rsidRDefault="0060104D" w:rsidP="0006187F">
      <w:pPr>
        <w:pStyle w:val="Bullet1text"/>
        <w:ind w:left="450"/>
        <w:rPr>
          <w:del w:id="21" w:author="Ebben, Martijn" w:date="2025-10-23T15:04:00Z" w16du:dateUtc="2025-10-23T13:04:00Z"/>
        </w:rPr>
      </w:pPr>
      <w:del w:id="22" w:author="Ebben, Martijn" w:date="2025-10-23T15:04:00Z" w16du:dateUtc="2025-10-23T13:04:00Z">
        <w:r w:rsidDel="001F79C9">
          <w:delText xml:space="preserve">OID Owners may define further sub-namespaces inside of the </w:delText>
        </w:r>
        <w:r w:rsidR="00506E3F" w:rsidDel="001F79C9">
          <w:delText>Organ</w:delText>
        </w:r>
        <w:r w:rsidR="005F7C2E" w:rsidDel="001F79C9">
          <w:delText>iza</w:delText>
        </w:r>
        <w:r w:rsidR="00506E3F" w:rsidDel="001F79C9">
          <w:delText>tion</w:delText>
        </w:r>
        <w:r w:rsidDel="001F79C9">
          <w:delText>-specific namespace string (OSNS</w:delText>
        </w:r>
        <w:r w:rsidR="0006187F" w:rsidDel="001F79C9">
          <w:delText>S</w:delText>
        </w:r>
        <w:r w:rsidDel="001F79C9">
          <w:delText xml:space="preserve">) for representing further internal hierarchies and decentrally </w:delText>
        </w:r>
        <w:r w:rsidR="00506E3F" w:rsidDel="001F79C9">
          <w:delText>organ</w:delText>
        </w:r>
        <w:r w:rsidR="005F7C2E" w:rsidDel="001F79C9">
          <w:delText>ize</w:delText>
        </w:r>
        <w:r w:rsidR="00506E3F" w:rsidDel="001F79C9">
          <w:delText xml:space="preserve"> </w:delText>
        </w:r>
        <w:r w:rsidDel="001F79C9">
          <w:delText>the assignment of MRN in these sub-spaces</w:delText>
        </w:r>
        <w:r w:rsidRPr="00A45A71" w:rsidDel="001F79C9">
          <w:delText>.</w:delText>
        </w:r>
        <w:r w:rsidR="005F7C2E" w:rsidDel="001F79C9">
          <w:delText xml:space="preserve"> </w:delText>
        </w:r>
        <w:r w:rsidRPr="00A45A71" w:rsidDel="001F79C9">
          <w:delText xml:space="preserve"> </w:delText>
        </w:r>
      </w:del>
    </w:p>
    <w:p w14:paraId="74B30F43" w14:textId="75B8DD94" w:rsidR="0006187F" w:rsidRPr="0006187F" w:rsidDel="001F79C9" w:rsidRDefault="0006187F" w:rsidP="0006187F">
      <w:pPr>
        <w:pStyle w:val="Tekstopmerking"/>
        <w:spacing w:after="120"/>
        <w:ind w:left="446"/>
        <w:rPr>
          <w:del w:id="23" w:author="Ebben, Martijn" w:date="2025-10-23T15:04:00Z" w16du:dateUtc="2025-10-23T13:04:00Z"/>
          <w:sz w:val="22"/>
          <w:szCs w:val="22"/>
        </w:rPr>
      </w:pPr>
      <w:del w:id="24" w:author="Ebben, Martijn" w:date="2025-10-23T15:04:00Z" w16du:dateUtc="2025-10-23T13:04:00Z">
        <w:r w:rsidDel="001F79C9">
          <w:rPr>
            <w:sz w:val="22"/>
            <w:szCs w:val="22"/>
          </w:rPr>
          <w:delText>Within the IALA OSNSS, G1143 documents the use of MRN.</w:delText>
        </w:r>
        <w:r w:rsidR="005F7C2E" w:rsidDel="001F79C9">
          <w:rPr>
            <w:sz w:val="22"/>
            <w:szCs w:val="22"/>
          </w:rPr>
          <w:delText xml:space="preserve"> </w:delText>
        </w:r>
        <w:r w:rsidRPr="0006187F" w:rsidDel="001F79C9">
          <w:rPr>
            <w:sz w:val="22"/>
            <w:szCs w:val="22"/>
          </w:rPr>
          <w:delText>An</w:delText>
        </w:r>
        <w:r w:rsidDel="001F79C9">
          <w:rPr>
            <w:sz w:val="22"/>
            <w:szCs w:val="22"/>
          </w:rPr>
          <w:delText>other</w:delText>
        </w:r>
        <w:r w:rsidRPr="0006187F" w:rsidDel="001F79C9">
          <w:rPr>
            <w:sz w:val="22"/>
            <w:szCs w:val="22"/>
          </w:rPr>
          <w:delText xml:space="preserve"> example can be found in M</w:delText>
        </w:r>
        <w:r w:rsidDel="001F79C9">
          <w:rPr>
            <w:sz w:val="22"/>
            <w:szCs w:val="22"/>
          </w:rPr>
          <w:delText xml:space="preserve">aritime </w:delText>
        </w:r>
        <w:r w:rsidRPr="0006187F" w:rsidDel="001F79C9">
          <w:rPr>
            <w:sz w:val="22"/>
            <w:szCs w:val="22"/>
          </w:rPr>
          <w:delText>C</w:delText>
        </w:r>
        <w:r w:rsidDel="001F79C9">
          <w:rPr>
            <w:sz w:val="22"/>
            <w:szCs w:val="22"/>
          </w:rPr>
          <w:delText xml:space="preserve">onnectivity </w:delText>
        </w:r>
        <w:r w:rsidRPr="0006187F" w:rsidDel="001F79C9">
          <w:rPr>
            <w:sz w:val="22"/>
            <w:szCs w:val="22"/>
          </w:rPr>
          <w:delText>P</w:delText>
        </w:r>
        <w:r w:rsidDel="001F79C9">
          <w:rPr>
            <w:sz w:val="22"/>
            <w:szCs w:val="22"/>
          </w:rPr>
          <w:delText>latform</w:delText>
        </w:r>
        <w:r w:rsidRPr="0006187F" w:rsidDel="001F79C9">
          <w:rPr>
            <w:sz w:val="22"/>
            <w:szCs w:val="22"/>
          </w:rPr>
          <w:delText xml:space="preserve"> Identity Providers, see MCP MRN Specification: </w:delText>
        </w:r>
        <w:r w:rsidDel="001F79C9">
          <w:fldChar w:fldCharType="begin"/>
        </w:r>
        <w:r w:rsidDel="001F79C9">
          <w:delInstrText>HYPERLINK "https://maritimeconnectivity.net/docs/mcp-idsec-2-ID.docx"</w:delInstrText>
        </w:r>
        <w:r w:rsidDel="001F79C9">
          <w:fldChar w:fldCharType="separate"/>
        </w:r>
        <w:r w:rsidRPr="0006187F" w:rsidDel="001F79C9">
          <w:rPr>
            <w:rStyle w:val="Hyperlink"/>
            <w:sz w:val="22"/>
            <w:szCs w:val="22"/>
          </w:rPr>
          <w:delText>https://maritimeconnectivity.net/docs/mcp-idsec-2-ID.docx</w:delText>
        </w:r>
        <w:r w:rsidDel="001F79C9">
          <w:fldChar w:fldCharType="end"/>
        </w:r>
        <w:r w:rsidRPr="0006187F" w:rsidDel="001F79C9">
          <w:rPr>
            <w:sz w:val="22"/>
            <w:szCs w:val="22"/>
          </w:rPr>
          <w:delText xml:space="preserve"> </w:delText>
        </w:r>
      </w:del>
    </w:p>
    <w:p w14:paraId="145D7108" w14:textId="7191712F" w:rsidR="0060104D" w:rsidDel="001F79C9" w:rsidRDefault="0060104D" w:rsidP="00226026">
      <w:pPr>
        <w:pStyle w:val="Bullet1"/>
        <w:rPr>
          <w:del w:id="25" w:author="Ebben, Martijn" w:date="2025-10-23T15:04:00Z" w16du:dateUtc="2025-10-23T13:04:00Z"/>
        </w:rPr>
      </w:pPr>
      <w:del w:id="26" w:author="Ebben, Martijn" w:date="2025-10-23T15:04:00Z" w16du:dateUtc="2025-10-23T13:04:00Z">
        <w:r w:rsidRPr="00A45A71" w:rsidDel="001F79C9">
          <w:delText xml:space="preserve">Forward </w:delText>
        </w:r>
        <w:r w:rsidRPr="003C713D" w:rsidDel="001F79C9">
          <w:delText>compatibility</w:delText>
        </w:r>
        <w:r w:rsidRPr="00A45A71" w:rsidDel="001F79C9">
          <w:delText>:</w:delText>
        </w:r>
      </w:del>
    </w:p>
    <w:p w14:paraId="5FC604C4" w14:textId="1C727DD7" w:rsidR="0060104D" w:rsidDel="001F79C9" w:rsidRDefault="0060104D" w:rsidP="0060104D">
      <w:pPr>
        <w:pStyle w:val="Bullet1"/>
        <w:numPr>
          <w:ilvl w:val="0"/>
          <w:numId w:val="0"/>
        </w:numPr>
        <w:ind w:left="425"/>
        <w:rPr>
          <w:del w:id="27" w:author="Ebben, Martijn" w:date="2025-10-23T15:04:00Z" w16du:dateUtc="2025-10-23T13:04:00Z"/>
        </w:rPr>
      </w:pPr>
      <w:del w:id="28" w:author="Ebben, Martijn" w:date="2025-10-23T15:04:00Z" w16du:dateUtc="2025-10-23T13:04:00Z">
        <w:r w:rsidDel="001F79C9">
          <w:delText>OID namespaces</w:delText>
        </w:r>
        <w:r w:rsidRPr="00A45A71" w:rsidDel="001F79C9">
          <w:delText xml:space="preserve"> </w:delText>
        </w:r>
        <w:r w:rsidDel="001F79C9">
          <w:delText>shall</w:delText>
        </w:r>
        <w:r w:rsidRPr="00A45A71" w:rsidDel="001F79C9">
          <w:delText xml:space="preserve"> be designed for evolution enabling the addition of new naming schemes for new </w:delText>
        </w:r>
        <w:r w:rsidR="0006187F" w:rsidDel="001F79C9">
          <w:delText>resources in the future</w:delText>
        </w:r>
        <w:r w:rsidDel="001F79C9">
          <w:delText>.</w:delText>
        </w:r>
      </w:del>
    </w:p>
    <w:p w14:paraId="4AB1AA45" w14:textId="5285DC1E" w:rsidR="00641237" w:rsidRPr="00A45A71" w:rsidDel="001F79C9" w:rsidRDefault="00641237" w:rsidP="00226026">
      <w:pPr>
        <w:pStyle w:val="Bullet1"/>
        <w:rPr>
          <w:del w:id="29" w:author="Ebben, Martijn" w:date="2025-10-23T15:04:00Z" w16du:dateUtc="2025-10-23T13:04:00Z"/>
        </w:rPr>
      </w:pPr>
      <w:del w:id="30" w:author="Ebben, Martijn" w:date="2025-10-23T15:04:00Z" w16du:dateUtc="2025-10-23T13:04:00Z">
        <w:r w:rsidRPr="003C713D" w:rsidDel="001F79C9">
          <w:delText>Flexibility</w:delText>
        </w:r>
        <w:r w:rsidRPr="00A45A71" w:rsidDel="001F79C9">
          <w:delText>:</w:delText>
        </w:r>
      </w:del>
    </w:p>
    <w:p w14:paraId="1CDDF575" w14:textId="73C34256" w:rsidR="00641237" w:rsidDel="001F79C9" w:rsidRDefault="00641237" w:rsidP="00641237">
      <w:pPr>
        <w:pStyle w:val="Bullet1text"/>
        <w:ind w:left="450" w:hanging="25"/>
        <w:rPr>
          <w:del w:id="31" w:author="Ebben, Martijn" w:date="2025-10-23T15:04:00Z" w16du:dateUtc="2025-10-23T13:04:00Z"/>
        </w:rPr>
      </w:pPr>
      <w:del w:id="32" w:author="Ebben, Martijn" w:date="2025-10-23T15:04:00Z" w16du:dateUtc="2025-10-23T13:04:00Z">
        <w:r w:rsidDel="001F79C9">
          <w:delText>OID namespaces should be used with maximum capacity and flexibility; the schemes should allow for identification of many types of resources relevant to the OID</w:delText>
        </w:r>
        <w:r w:rsidR="00435519" w:rsidDel="001F79C9">
          <w:delText>.</w:delText>
        </w:r>
        <w:r w:rsidR="005F7C2E" w:rsidDel="001F79C9">
          <w:delText xml:space="preserve"> </w:delText>
        </w:r>
        <w:r w:rsidR="00435519" w:rsidDel="001F79C9">
          <w:delText>It is not necessary to request multiple OIDs in order to identify multiple resources.</w:delText>
        </w:r>
      </w:del>
    </w:p>
    <w:p w14:paraId="0A1E3B8F" w14:textId="3E305156" w:rsidR="0006187F" w:rsidRPr="00A45A71" w:rsidDel="001F79C9" w:rsidRDefault="0006187F" w:rsidP="0006187F">
      <w:pPr>
        <w:pStyle w:val="Plattetekst"/>
        <w:rPr>
          <w:del w:id="33" w:author="Ebben, Martijn" w:date="2025-10-23T15:04:00Z" w16du:dateUtc="2025-10-23T13:04:00Z"/>
        </w:rPr>
      </w:pPr>
      <w:del w:id="34" w:author="Ebben, Martijn" w:date="2025-10-23T15:04:00Z" w16du:dateUtc="2025-10-23T13:04:00Z">
        <w:r w:rsidRPr="00A45A71" w:rsidDel="001F79C9">
          <w:delText xml:space="preserve">There are also a few properties that are </w:delText>
        </w:r>
        <w:r w:rsidR="00094394" w:rsidDel="001F79C9">
          <w:delText>“</w:delText>
        </w:r>
        <w:r w:rsidRPr="00A45A71" w:rsidDel="001F79C9">
          <w:delText>nice to have</w:delText>
        </w:r>
        <w:r w:rsidR="00094394" w:rsidDel="001F79C9">
          <w:delText>”</w:delText>
        </w:r>
        <w:r w:rsidRPr="00A45A71" w:rsidDel="001F79C9">
          <w:delText xml:space="preserve"> for a</w:delText>
        </w:r>
        <w:r w:rsidDel="001F79C9">
          <w:delText xml:space="preserve">n OID </w:delText>
        </w:r>
        <w:r w:rsidRPr="00A45A71" w:rsidDel="001F79C9">
          <w:delText>nam</w:delText>
        </w:r>
        <w:r w:rsidDel="001F79C9">
          <w:delText>espace</w:delText>
        </w:r>
        <w:r w:rsidRPr="00A45A71" w:rsidDel="001F79C9">
          <w:delText xml:space="preserve"> scheme:</w:delText>
        </w:r>
      </w:del>
    </w:p>
    <w:p w14:paraId="44DF9D50" w14:textId="29E2172C" w:rsidR="0006187F" w:rsidRPr="00A45A71" w:rsidDel="001F79C9" w:rsidRDefault="0006187F" w:rsidP="00226026">
      <w:pPr>
        <w:pStyle w:val="Bullet1"/>
        <w:rPr>
          <w:del w:id="35" w:author="Ebben, Martijn" w:date="2025-10-23T15:04:00Z" w16du:dateUtc="2025-10-23T13:04:00Z"/>
        </w:rPr>
      </w:pPr>
      <w:del w:id="36" w:author="Ebben, Martijn" w:date="2025-10-23T15:04:00Z" w16du:dateUtc="2025-10-23T13:04:00Z">
        <w:r w:rsidRPr="00A45A71" w:rsidDel="001F79C9">
          <w:delText xml:space="preserve">Human </w:delText>
        </w:r>
        <w:r w:rsidRPr="003C713D" w:rsidDel="001F79C9">
          <w:delText>readability</w:delText>
        </w:r>
        <w:r w:rsidRPr="00A45A71" w:rsidDel="001F79C9">
          <w:delText>:</w:delText>
        </w:r>
      </w:del>
    </w:p>
    <w:p w14:paraId="51A2E106" w14:textId="0AAC071A" w:rsidR="0006187F" w:rsidRPr="00A45A71" w:rsidDel="001F79C9" w:rsidRDefault="0006187F" w:rsidP="0006187F">
      <w:pPr>
        <w:pStyle w:val="Bullet1text"/>
        <w:ind w:left="450"/>
        <w:rPr>
          <w:del w:id="37" w:author="Ebben, Martijn" w:date="2025-10-23T15:04:00Z" w16du:dateUtc="2025-10-23T13:04:00Z"/>
        </w:rPr>
      </w:pPr>
      <w:del w:id="38" w:author="Ebben, Martijn" w:date="2025-10-23T15:04:00Z" w16du:dateUtc="2025-10-23T13:04:00Z">
        <w:r w:rsidRPr="00A45A71" w:rsidDel="001F79C9">
          <w:delText>A naming scheme should be readable by humans in such a way that identifiers can be entered in forms and documents.</w:delText>
        </w:r>
        <w:r w:rsidR="005F7C2E" w:rsidDel="001F79C9">
          <w:delText xml:space="preserve"> </w:delText>
        </w:r>
        <w:r w:rsidR="003D46B7" w:rsidDel="001F79C9">
          <w:delText>The human-readability aspect should not be read as a requirement to conform to specific language requirements.</w:delText>
        </w:r>
        <w:r w:rsidR="005F7C2E" w:rsidDel="001F79C9">
          <w:delText xml:space="preserve"> </w:delText>
        </w:r>
        <w:r w:rsidR="003D46B7" w:rsidDel="001F79C9">
          <w:delText>The human-readability aspect should not interfere with the uniqueness aspect of the identifier (see above).</w:delText>
        </w:r>
        <w:r w:rsidR="005F7C2E" w:rsidDel="001F79C9">
          <w:delText xml:space="preserve"> </w:delText>
        </w:r>
        <w:r w:rsidR="003D46B7" w:rsidDel="001F79C9">
          <w:delText>In cases where multiple languages may be used, it is not recommended to create an MRN in every language.</w:delText>
        </w:r>
      </w:del>
    </w:p>
    <w:p w14:paraId="709F90A6" w14:textId="533CBADE" w:rsidR="0006187F" w:rsidRPr="00A45A71" w:rsidDel="001F79C9" w:rsidRDefault="0006187F" w:rsidP="00226026">
      <w:pPr>
        <w:pStyle w:val="Bullet1"/>
        <w:rPr>
          <w:del w:id="39" w:author="Ebben, Martijn" w:date="2025-10-23T15:04:00Z" w16du:dateUtc="2025-10-23T13:04:00Z"/>
        </w:rPr>
      </w:pPr>
      <w:del w:id="40" w:author="Ebben, Martijn" w:date="2025-10-23T15:04:00Z" w16du:dateUtc="2025-10-23T13:04:00Z">
        <w:r w:rsidRPr="003C713D" w:rsidDel="001F79C9">
          <w:delText>Contextual</w:delText>
        </w:r>
        <w:r w:rsidRPr="00A45A71" w:rsidDel="001F79C9">
          <w:delText>:</w:delText>
        </w:r>
      </w:del>
    </w:p>
    <w:p w14:paraId="347D189B" w14:textId="3BFC430A" w:rsidR="0006187F" w:rsidRPr="00A45A71" w:rsidDel="001F79C9" w:rsidRDefault="0006187F" w:rsidP="0006187F">
      <w:pPr>
        <w:pStyle w:val="Bullet1text"/>
        <w:ind w:left="450"/>
        <w:rPr>
          <w:del w:id="41" w:author="Ebben, Martijn" w:date="2025-10-23T15:04:00Z" w16du:dateUtc="2025-10-23T13:04:00Z"/>
        </w:rPr>
      </w:pPr>
      <w:del w:id="42" w:author="Ebben, Martijn" w:date="2025-10-23T15:04:00Z" w16du:dateUtc="2025-10-23T13:04:00Z">
        <w:r w:rsidRPr="00A45A71" w:rsidDel="001F79C9">
          <w:delText>A naming scheme should provide information on the type of resource that a particular identifier refers to</w:delText>
        </w:r>
        <w:r w:rsidDel="001F79C9">
          <w:delText>,</w:delText>
        </w:r>
        <w:r w:rsidRPr="00A45A71" w:rsidDel="001F79C9">
          <w:delText xml:space="preserve"> such as a vessel, mariner, AtoN, port or VTS centre.</w:delText>
        </w:r>
      </w:del>
    </w:p>
    <w:p w14:paraId="3E25C627" w14:textId="519CAE9C" w:rsidR="0006187F" w:rsidDel="001F79C9" w:rsidRDefault="0006187F" w:rsidP="00226026">
      <w:pPr>
        <w:pStyle w:val="Bullet1"/>
        <w:rPr>
          <w:del w:id="43" w:author="Ebben, Martijn" w:date="2025-10-23T15:04:00Z" w16du:dateUtc="2025-10-23T13:04:00Z"/>
        </w:rPr>
      </w:pPr>
      <w:del w:id="44" w:author="Ebben, Martijn" w:date="2025-10-23T15:04:00Z" w16du:dateUtc="2025-10-23T13:04:00Z">
        <w:r w:rsidRPr="00A45A71" w:rsidDel="001F79C9">
          <w:delText xml:space="preserve">Backward </w:delText>
        </w:r>
        <w:r w:rsidRPr="007C5C09" w:rsidDel="001F79C9">
          <w:delText>compatibility</w:delText>
        </w:r>
        <w:r w:rsidRPr="00A45A71" w:rsidDel="001F79C9">
          <w:delText>:</w:delText>
        </w:r>
      </w:del>
    </w:p>
    <w:p w14:paraId="4A2FA9D3" w14:textId="1DF66365" w:rsidR="0006187F" w:rsidDel="001F79C9" w:rsidRDefault="0006187F" w:rsidP="00226026">
      <w:pPr>
        <w:pStyle w:val="Bullet1"/>
        <w:numPr>
          <w:ilvl w:val="0"/>
          <w:numId w:val="0"/>
        </w:numPr>
        <w:ind w:left="425"/>
        <w:rPr>
          <w:del w:id="45" w:author="Ebben, Martijn" w:date="2025-10-23T15:04:00Z" w16du:dateUtc="2025-10-23T13:04:00Z"/>
        </w:rPr>
      </w:pPr>
      <w:del w:id="46" w:author="Ebben, Martijn" w:date="2025-10-23T15:04:00Z" w16du:dateUtc="2025-10-23T13:04:00Z">
        <w:r w:rsidDel="001F79C9">
          <w:delText>Creation and implementation of new MRN schemes do not necessarily constitute a re-configuring of existing naming or numbering schemes.</w:delText>
        </w:r>
        <w:r w:rsidR="005F7C2E" w:rsidDel="001F79C9">
          <w:delText xml:space="preserve"> </w:delText>
        </w:r>
        <w:r w:rsidDel="001F79C9">
          <w:delText>The MRN concept allows</w:delText>
        </w:r>
        <w:r w:rsidR="00641237" w:rsidDel="001F79C9">
          <w:delText xml:space="preserve"> for </w:delText>
        </w:r>
        <w:r w:rsidR="00DD1CAB" w:rsidDel="001F79C9">
          <w:delText xml:space="preserve">the </w:delText>
        </w:r>
        <w:r w:rsidR="00641237" w:rsidDel="001F79C9">
          <w:delText>inclusion of a variety of schemes that already exist, and an OSNSS can allow integration with existing schemes so they can continue to be used.</w:delText>
        </w:r>
        <w:r w:rsidR="005F7C2E" w:rsidDel="001F79C9">
          <w:delText xml:space="preserve"> </w:delText>
        </w:r>
        <w:r w:rsidR="00641237" w:rsidDel="001F79C9">
          <w:delText xml:space="preserve">For instance, existing IALA </w:delText>
        </w:r>
        <w:r w:rsidR="00312782" w:rsidDel="001F79C9">
          <w:delText>g</w:delText>
        </w:r>
        <w:r w:rsidR="00641237" w:rsidDel="001F79C9">
          <w:delText xml:space="preserve">uidance </w:delText>
        </w:r>
        <w:r w:rsidR="00312782" w:rsidDel="001F79C9">
          <w:delText>d</w:delText>
        </w:r>
        <w:r w:rsidR="00641237" w:rsidDel="001F79C9">
          <w:delText>ocument numbers have been incorporated into MRN as follows:</w:delText>
        </w:r>
      </w:del>
    </w:p>
    <w:p w14:paraId="2192CD75" w14:textId="5D28CA8A" w:rsidR="00641237" w:rsidRPr="00DC39E0" w:rsidDel="001F79C9" w:rsidRDefault="00641237" w:rsidP="00226026">
      <w:pPr>
        <w:pStyle w:val="Bullet1"/>
        <w:numPr>
          <w:ilvl w:val="0"/>
          <w:numId w:val="0"/>
        </w:numPr>
        <w:ind w:left="425"/>
        <w:rPr>
          <w:del w:id="47" w:author="Ebben, Martijn" w:date="2025-10-23T15:04:00Z" w16du:dateUtc="2025-10-23T13:04:00Z"/>
          <w:lang w:val="it-IT"/>
        </w:rPr>
      </w:pPr>
      <w:del w:id="48" w:author="Ebben, Martijn" w:date="2025-10-23T15:04:00Z" w16du:dateUtc="2025-10-23T13:04:00Z">
        <w:r w:rsidRPr="00DC39E0" w:rsidDel="001F79C9">
          <w:rPr>
            <w:lang w:val="it-IT"/>
          </w:rPr>
          <w:delText xml:space="preserve">IALA </w:delText>
        </w:r>
        <w:r w:rsidR="001540E8" w:rsidRPr="00DC39E0" w:rsidDel="001F79C9">
          <w:rPr>
            <w:lang w:val="it-IT"/>
          </w:rPr>
          <w:delText xml:space="preserve">Guideline </w:delText>
        </w:r>
        <w:r w:rsidRPr="00DC39E0" w:rsidDel="001F79C9">
          <w:rPr>
            <w:lang w:val="it-IT"/>
          </w:rPr>
          <w:delText>G1143</w:delText>
        </w:r>
        <w:r w:rsidRPr="00DC39E0" w:rsidDel="001F79C9">
          <w:rPr>
            <w:lang w:val="it-IT"/>
          </w:rPr>
          <w:tab/>
        </w:r>
        <w:r w:rsidRPr="00DC39E0" w:rsidDel="001F79C9">
          <w:rPr>
            <w:lang w:val="it-IT"/>
          </w:rPr>
          <w:tab/>
          <w:delText>urn:mrn:iala:pub:g1143</w:delText>
        </w:r>
        <w:r w:rsidRPr="00DC39E0" w:rsidDel="001F79C9">
          <w:rPr>
            <w:lang w:val="it-IT"/>
          </w:rPr>
          <w:tab/>
        </w:r>
        <w:r w:rsidR="00B36C20" w:rsidRPr="00DC39E0" w:rsidDel="001F79C9">
          <w:rPr>
            <w:lang w:val="it-IT"/>
          </w:rPr>
          <w:delText>:ed2.0</w:delText>
        </w:r>
      </w:del>
      <w:commentRangeEnd w:id="11"/>
      <w:r w:rsidR="005E1034">
        <w:rPr>
          <w:rStyle w:val="Verwijzingopmerking"/>
          <w:color w:val="auto"/>
        </w:rPr>
        <w:commentReference w:id="11"/>
      </w:r>
    </w:p>
    <w:p w14:paraId="17E0D820" w14:textId="03FA3A2D" w:rsidR="00641237" w:rsidRDefault="00641237">
      <w:pPr>
        <w:pStyle w:val="Kop2"/>
      </w:pPr>
      <w:bookmarkStart w:id="49" w:name="_Toc85721739"/>
      <w:bookmarkStart w:id="50" w:name="_Toc85721740"/>
      <w:bookmarkEnd w:id="49"/>
      <w:r>
        <w:lastRenderedPageBreak/>
        <w:t>REQUIREMENTS FOR OIDS</w:t>
      </w:r>
      <w:bookmarkEnd w:id="50"/>
    </w:p>
    <w:p w14:paraId="319671D8" w14:textId="77777777" w:rsidR="00047DBA" w:rsidRPr="00651F80" w:rsidRDefault="00047DBA" w:rsidP="00226026">
      <w:pPr>
        <w:pStyle w:val="Heading2separationline"/>
        <w:keepNext/>
        <w:keepLines/>
      </w:pPr>
    </w:p>
    <w:p w14:paraId="27CFF634" w14:textId="77777777" w:rsidR="00641237" w:rsidRPr="007C5C09" w:rsidRDefault="00641237" w:rsidP="003F292F">
      <w:pPr>
        <w:pStyle w:val="Bullet1"/>
        <w:keepNext/>
        <w:keepLines/>
        <w:spacing w:before="120"/>
      </w:pPr>
      <w:r w:rsidRPr="003A7633">
        <w:t xml:space="preserve">OIDs must </w:t>
      </w:r>
      <w:r w:rsidRPr="007C5C09">
        <w:t>comply with IETF documentation for all URNs, specifically RFC 2141, RFC 5234, and RFC 8141.</w:t>
      </w:r>
    </w:p>
    <w:p w14:paraId="7024F3AB" w14:textId="70AF4885" w:rsidR="00641237" w:rsidRPr="007C5C09" w:rsidRDefault="00641237" w:rsidP="00226026">
      <w:pPr>
        <w:pStyle w:val="Bullet1"/>
        <w:keepNext/>
        <w:keepLines/>
      </w:pPr>
      <w:r w:rsidRPr="007C5C09">
        <w:t>All OIDs must contain a minimum of three lower case alphanumeric characters</w:t>
      </w:r>
      <w:r w:rsidR="00FA01A1" w:rsidRPr="007C5C09">
        <w:t>.</w:t>
      </w:r>
      <w:r w:rsidR="005F7C2E" w:rsidRPr="007C5C09">
        <w:t xml:space="preserve"> </w:t>
      </w:r>
      <w:r w:rsidR="00FA01A1" w:rsidRPr="007C5C09">
        <w:t xml:space="preserve">These characters are </w:t>
      </w:r>
      <w:r w:rsidRPr="007C5C09">
        <w:t>defined in RFC 2141.</w:t>
      </w:r>
    </w:p>
    <w:p w14:paraId="54A4CB99" w14:textId="77777777" w:rsidR="00641237" w:rsidRPr="007C5C09" w:rsidRDefault="00641237" w:rsidP="00226026">
      <w:pPr>
        <w:pStyle w:val="Bullet1"/>
      </w:pPr>
      <w:r w:rsidRPr="007C5C09">
        <w:t>OIDs must not contain any characters identified as “reserved” by RFC 2141.</w:t>
      </w:r>
    </w:p>
    <w:p w14:paraId="51239CC0" w14:textId="68E688CF" w:rsidR="00641237" w:rsidDel="004F3731" w:rsidRDefault="00641237" w:rsidP="00226026">
      <w:pPr>
        <w:pStyle w:val="Bullet1"/>
        <w:rPr>
          <w:del w:id="51" w:author="Ebben, Martijn" w:date="2025-10-23T15:06:00Z" w16du:dateUtc="2025-10-23T13:06:00Z"/>
        </w:rPr>
      </w:pPr>
      <w:commentRangeStart w:id="52"/>
      <w:del w:id="53" w:author="Ebben, Martijn" w:date="2025-10-23T15:06:00Z" w16du:dateUtc="2025-10-23T13:06:00Z">
        <w:r w:rsidRPr="007C5C09" w:rsidDel="004F3731">
          <w:delText>OIDs must not use ISO 3166-1 alpha-3 country codes as written. This does not prevent any particular sequence of letters that may be an ISO 3166-1 alpha-3 code to be used as part of an OID.</w:delText>
        </w:r>
        <w:r w:rsidR="005F7C2E" w:rsidRPr="007C5C09" w:rsidDel="004F3731">
          <w:delText xml:space="preserve"> </w:delText>
        </w:r>
        <w:r w:rsidRPr="007C5C09" w:rsidDel="004F3731">
          <w:delText>For instance, “nam” cannot be an OID as it is an existing</w:delText>
        </w:r>
        <w:r w:rsidDel="004F3731">
          <w:delText xml:space="preserve"> ISO 3166-1 alpha-3 code, but “namea” could be requested and used as an OID.</w:delText>
        </w:r>
      </w:del>
      <w:commentRangeEnd w:id="52"/>
      <w:r w:rsidR="00ED6C9B">
        <w:rPr>
          <w:rStyle w:val="Verwijzingopmerking"/>
          <w:color w:val="auto"/>
        </w:rPr>
        <w:commentReference w:id="52"/>
      </w:r>
    </w:p>
    <w:p w14:paraId="5E41485E" w14:textId="77777777" w:rsidR="00854BCE" w:rsidRPr="00F55AD7" w:rsidRDefault="00435519" w:rsidP="00646AFD">
      <w:pPr>
        <w:pStyle w:val="Kop1"/>
        <w:rPr>
          <w:caps w:val="0"/>
        </w:rPr>
      </w:pPr>
      <w:bookmarkStart w:id="54" w:name="_Toc85721741"/>
      <w:r>
        <w:rPr>
          <w:caps w:val="0"/>
        </w:rPr>
        <w:t>DISCUSSION</w:t>
      </w:r>
      <w:bookmarkEnd w:id="54"/>
    </w:p>
    <w:p w14:paraId="09821718" w14:textId="77777777" w:rsidR="00646AFD" w:rsidRPr="00F55AD7" w:rsidRDefault="00646AFD" w:rsidP="00646AFD">
      <w:pPr>
        <w:pStyle w:val="Heading1separationline"/>
      </w:pPr>
    </w:p>
    <w:p w14:paraId="5EBC9822" w14:textId="52A0A566" w:rsidR="00435519" w:rsidRPr="00843AF1" w:rsidRDefault="00435519" w:rsidP="00435519">
      <w:pPr>
        <w:pStyle w:val="Plattetekst"/>
      </w:pPr>
      <w:bookmarkStart w:id="55" w:name="_Hlk59209504"/>
      <w:r>
        <w:t>The MRN is intended to be an extendable mechanism across the maritime domain.</w:t>
      </w:r>
      <w:r w:rsidR="005F7C2E">
        <w:t xml:space="preserve"> </w:t>
      </w:r>
      <w:r>
        <w:t>IALA does not have the capacity to govern MRN implementation in all instances.</w:t>
      </w:r>
      <w:r w:rsidR="005F7C2E">
        <w:t xml:space="preserve"> </w:t>
      </w:r>
      <w:r>
        <w:t xml:space="preserve">IALA makes the MRN namespace available to all interested users in the maritime domain with limited interference to the purposes of </w:t>
      </w:r>
      <w:r w:rsidR="00506E3F">
        <w:t>harmon</w:t>
      </w:r>
      <w:r w:rsidR="005F7C2E">
        <w:t>iza</w:t>
      </w:r>
      <w:r w:rsidR="00506E3F">
        <w:t xml:space="preserve">tion </w:t>
      </w:r>
      <w:r>
        <w:t xml:space="preserve">and </w:t>
      </w:r>
      <w:r w:rsidRPr="00843AF1">
        <w:t>cooperation.</w:t>
      </w:r>
      <w:r w:rsidR="005F7C2E">
        <w:t xml:space="preserve"> </w:t>
      </w:r>
    </w:p>
    <w:p w14:paraId="042534D6" w14:textId="77777777" w:rsidR="00435519" w:rsidRPr="00DA5F44" w:rsidRDefault="00435519" w:rsidP="00226026">
      <w:pPr>
        <w:pStyle w:val="Bullet1"/>
      </w:pPr>
      <w:r w:rsidRPr="00DA5F44">
        <w:t>Authoritative – IALA makes MRN OIDs available to authoritative entities, but not to individuals or individual governments.</w:t>
      </w:r>
    </w:p>
    <w:p w14:paraId="2268991C" w14:textId="2984140F" w:rsidR="00435519" w:rsidRPr="00DA5F44" w:rsidRDefault="00435519" w:rsidP="00226026">
      <w:pPr>
        <w:pStyle w:val="Bullet1"/>
      </w:pPr>
      <w:proofErr w:type="spellStart"/>
      <w:r w:rsidRPr="00DA5F44">
        <w:t>Decentrally</w:t>
      </w:r>
      <w:proofErr w:type="spellEnd"/>
      <w:r w:rsidRPr="00DA5F44">
        <w:t xml:space="preserve"> </w:t>
      </w:r>
      <w:r w:rsidR="00314037">
        <w:t>m</w:t>
      </w:r>
      <w:r w:rsidRPr="00DA5F44">
        <w:t>anaged – IALA’s role in MRN Management is to make MRN available for applicants.</w:t>
      </w:r>
      <w:r w:rsidR="005F7C2E" w:rsidRPr="00DA5F44">
        <w:t xml:space="preserve"> </w:t>
      </w:r>
      <w:r w:rsidRPr="00DA5F44">
        <w:t xml:space="preserve">IALA does not impose specific guidance on the application of MRN namespace outside of IALA’s namespace but recommends anyone using the MRN namespace does so in harmony with </w:t>
      </w:r>
      <w:r w:rsidRPr="003F292F">
        <w:rPr>
          <w:i/>
          <w:iCs/>
        </w:rPr>
        <w:t>G1143.</w:t>
      </w:r>
      <w:r w:rsidR="005F7C2E" w:rsidRPr="00DA5F44">
        <w:t xml:space="preserve"> </w:t>
      </w:r>
      <w:r w:rsidRPr="00DA5F44">
        <w:t>For example, following a similar structure of sub-namespaces such as &lt;type&gt; and &lt;country codes&gt;.</w:t>
      </w:r>
    </w:p>
    <w:p w14:paraId="21C696D3" w14:textId="5C7B77CE" w:rsidR="00435519" w:rsidRPr="00DA5F44" w:rsidRDefault="00435519" w:rsidP="00226026">
      <w:pPr>
        <w:pStyle w:val="Bullet1"/>
      </w:pPr>
      <w:r w:rsidRPr="00DA5F44">
        <w:t>URN-compliant – as MRN is a subset of URN, all active URN documentation must be followed in the creation of MRNs, regardless of the overseeing authority.</w:t>
      </w:r>
      <w:r w:rsidR="005F7C2E" w:rsidRPr="00DA5F44">
        <w:t xml:space="preserve"> </w:t>
      </w:r>
      <w:r w:rsidRPr="00DA5F44">
        <w:t xml:space="preserve">Authorities should specify and document additional parameters (such as those documented in </w:t>
      </w:r>
      <w:r w:rsidRPr="003F292F">
        <w:rPr>
          <w:i/>
          <w:iCs/>
        </w:rPr>
        <w:t>G1143</w:t>
      </w:r>
      <w:r w:rsidRPr="00DA5F44">
        <w:t>).</w:t>
      </w:r>
      <w:r w:rsidR="005F7C2E" w:rsidRPr="00DA5F44">
        <w:t xml:space="preserve"> </w:t>
      </w:r>
      <w:r w:rsidRPr="00DA5F44">
        <w:t>Such documentation should be available to any users implementing MRN within the OID.</w:t>
      </w:r>
      <w:r w:rsidR="005F7C2E" w:rsidRPr="00DA5F44">
        <w:t xml:space="preserve"> </w:t>
      </w:r>
    </w:p>
    <w:p w14:paraId="5A94D359" w14:textId="07B01133" w:rsidR="00435519" w:rsidRPr="00DA5F44" w:rsidRDefault="00435519" w:rsidP="00226026">
      <w:pPr>
        <w:pStyle w:val="Bullet1"/>
      </w:pPr>
      <w:r w:rsidRPr="00DA5F44">
        <w:t>Publicly-available – IALA will publish all assigned MRN OIDs, as well as OID Owner information.</w:t>
      </w:r>
      <w:r w:rsidR="005F7C2E" w:rsidRPr="00DA5F44">
        <w:t xml:space="preserve"> </w:t>
      </w:r>
      <w:r w:rsidRPr="00DA5F44">
        <w:t>Points of Contact will be published.</w:t>
      </w:r>
      <w:r w:rsidR="00FA01A1" w:rsidRPr="00DA5F44">
        <w:t xml:space="preserve"> </w:t>
      </w:r>
    </w:p>
    <w:p w14:paraId="45C71D15" w14:textId="77777777" w:rsidR="00435519" w:rsidRDefault="00435519">
      <w:pPr>
        <w:pStyle w:val="Kop1"/>
      </w:pPr>
      <w:bookmarkStart w:id="56" w:name="_Toc85721742"/>
      <w:bookmarkStart w:id="57" w:name="_Toc85721743"/>
      <w:bookmarkStart w:id="58" w:name="_Hlk59202516"/>
      <w:bookmarkEnd w:id="55"/>
      <w:bookmarkEnd w:id="56"/>
      <w:r>
        <w:t>APPLICATION PROCEDURES</w:t>
      </w:r>
      <w:bookmarkEnd w:id="57"/>
    </w:p>
    <w:p w14:paraId="02B38CF8" w14:textId="77777777" w:rsidR="00435519" w:rsidRPr="00662C34" w:rsidRDefault="00435519" w:rsidP="00435519">
      <w:pPr>
        <w:pStyle w:val="Heading1separatationline"/>
      </w:pPr>
    </w:p>
    <w:p w14:paraId="02941C8A" w14:textId="1C14982D" w:rsidR="00435519" w:rsidRPr="00967239" w:rsidRDefault="00435519">
      <w:pPr>
        <w:pStyle w:val="Plattetekst"/>
      </w:pPr>
      <w:r w:rsidRPr="00967239">
        <w:t>All applications for MRN OID namespaces are subject to review and acceptance by the IALA Secretariat</w:t>
      </w:r>
      <w:r w:rsidR="00B36C20" w:rsidRPr="00967239">
        <w:t xml:space="preserve"> and uploaded to the IALA website (https://www.iala-aism.org/technical/data-modelling/mrn/)</w:t>
      </w:r>
      <w:r w:rsidRPr="00967239">
        <w:t xml:space="preserve">. </w:t>
      </w:r>
    </w:p>
    <w:p w14:paraId="2CF3F31B" w14:textId="24DCAF58" w:rsidR="00435519" w:rsidRPr="00967239" w:rsidRDefault="00435519">
      <w:pPr>
        <w:pStyle w:val="Plattetekst"/>
      </w:pPr>
      <w:r w:rsidRPr="00967239">
        <w:t xml:space="preserve">Applications must specify the entity who will be the OID Owner (typically, an </w:t>
      </w:r>
      <w:r w:rsidR="00506E3F" w:rsidRPr="00967239">
        <w:t>organ</w:t>
      </w:r>
      <w:r w:rsidR="005F7C2E" w:rsidRPr="00967239">
        <w:t>iza</w:t>
      </w:r>
      <w:r w:rsidR="00506E3F" w:rsidRPr="00967239">
        <w:t xml:space="preserve">tion </w:t>
      </w:r>
      <w:r w:rsidRPr="00967239">
        <w:t>or project, but not an individual government or state) with a point of contact.</w:t>
      </w:r>
      <w:r w:rsidR="005F7C2E" w:rsidRPr="00967239">
        <w:t xml:space="preserve"> </w:t>
      </w:r>
      <w:r w:rsidRPr="00967239">
        <w:t>Contact information must include name, title, and email address.</w:t>
      </w:r>
      <w:r w:rsidR="005F7C2E" w:rsidRPr="00967239">
        <w:t xml:space="preserve"> </w:t>
      </w:r>
      <w:r w:rsidRPr="00967239">
        <w:t>Multiple individuals may be identified as points of contact if needed.</w:t>
      </w:r>
      <w:r w:rsidR="005F7C2E" w:rsidRPr="00967239">
        <w:t xml:space="preserve"> </w:t>
      </w:r>
      <w:r w:rsidRPr="00967239">
        <w:t>Applications must also specify if the OID Owner will be different from the OID Applicant.</w:t>
      </w:r>
      <w:r w:rsidR="00B36C20" w:rsidRPr="00967239">
        <w:t xml:space="preserve"> The </w:t>
      </w:r>
      <w:r w:rsidR="00311AD5">
        <w:t>s</w:t>
      </w:r>
      <w:r w:rsidR="00311AD5" w:rsidRPr="00967239">
        <w:t xml:space="preserve">ecretariat </w:t>
      </w:r>
      <w:r w:rsidR="00B36C20" w:rsidRPr="00967239">
        <w:t>will investigate the information on the application is correct</w:t>
      </w:r>
      <w:r w:rsidR="00311AD5">
        <w:t xml:space="preserve">, </w:t>
      </w:r>
      <w:r w:rsidR="00D65D0C" w:rsidRPr="00967239">
        <w:t>a</w:t>
      </w:r>
      <w:r w:rsidR="00485B1D" w:rsidRPr="00967239">
        <w:t xml:space="preserve">nd </w:t>
      </w:r>
      <w:r w:rsidR="00D338D6" w:rsidRPr="00967239">
        <w:t xml:space="preserve">the secretariat </w:t>
      </w:r>
      <w:r w:rsidR="00485B1D" w:rsidRPr="00967239">
        <w:t xml:space="preserve">can </w:t>
      </w:r>
      <w:r w:rsidR="00301AFD" w:rsidRPr="00967239">
        <w:t>require</w:t>
      </w:r>
      <w:r w:rsidR="00485B1D" w:rsidRPr="00967239">
        <w:t xml:space="preserve"> </w:t>
      </w:r>
      <w:r w:rsidR="00D338D6" w:rsidRPr="00967239">
        <w:t>OID applicant</w:t>
      </w:r>
      <w:r w:rsidR="00311AD5">
        <w:t>s</w:t>
      </w:r>
      <w:r w:rsidR="00D338D6" w:rsidRPr="00967239">
        <w:t xml:space="preserve"> to obtain </w:t>
      </w:r>
      <w:r w:rsidR="006C052E" w:rsidRPr="00967239">
        <w:t xml:space="preserve">IALA </w:t>
      </w:r>
      <w:r w:rsidR="00082DFD">
        <w:t>N</w:t>
      </w:r>
      <w:r w:rsidR="006C052E" w:rsidRPr="00967239">
        <w:t xml:space="preserve">ational member sponsorship as it deems necessary. </w:t>
      </w:r>
      <w:r w:rsidR="00D338D6" w:rsidRPr="00226026">
        <w:t xml:space="preserve">Sponsorship from an IALA National </w:t>
      </w:r>
      <w:r w:rsidR="00084AB7" w:rsidRPr="009D2D21">
        <w:t>member</w:t>
      </w:r>
      <w:r w:rsidR="00D338D6" w:rsidRPr="00226026">
        <w:t xml:space="preserve"> may be included.</w:t>
      </w:r>
      <w:r w:rsidR="005F7C2E" w:rsidRPr="00967239">
        <w:t xml:space="preserve"> </w:t>
      </w:r>
      <w:r w:rsidR="00D338D6" w:rsidRPr="00226026">
        <w:t xml:space="preserve">If such sponsorship is included, a statement of support from the National </w:t>
      </w:r>
      <w:r w:rsidR="00084AB7" w:rsidRPr="00967239">
        <w:t>member</w:t>
      </w:r>
      <w:r w:rsidR="00D338D6" w:rsidRPr="00226026">
        <w:t xml:space="preserve"> must be submitted.</w:t>
      </w:r>
      <w:r w:rsidR="005F7C2E" w:rsidRPr="00967239">
        <w:t xml:space="preserve"> </w:t>
      </w:r>
      <w:r w:rsidR="00D338D6" w:rsidRPr="00226026">
        <w:t>If not included at the time of submission, IALA Secretariat may request sponsorship as it deems necessary.</w:t>
      </w:r>
    </w:p>
    <w:p w14:paraId="25682FCE" w14:textId="18780945" w:rsidR="00435519" w:rsidRPr="00967239" w:rsidRDefault="00435519">
      <w:pPr>
        <w:pStyle w:val="Plattetekst"/>
      </w:pPr>
      <w:r w:rsidRPr="00967239">
        <w:t xml:space="preserve">All applications must include a statement of </w:t>
      </w:r>
      <w:r w:rsidR="00311AD5">
        <w:t xml:space="preserve">the </w:t>
      </w:r>
      <w:r w:rsidRPr="00967239">
        <w:t>intended use within the maritime domain. Applicants must demonstrate a need for an OID.</w:t>
      </w:r>
    </w:p>
    <w:p w14:paraId="28FEC01A" w14:textId="77777777" w:rsidR="00435519" w:rsidRDefault="00435519" w:rsidP="00435519">
      <w:pPr>
        <w:pStyle w:val="Plattetekst"/>
        <w:spacing w:after="100" w:afterAutospacing="1" w:line="240" w:lineRule="auto"/>
        <w:contextualSpacing/>
      </w:pPr>
      <w:r>
        <w:t xml:space="preserve"> </w:t>
      </w:r>
    </w:p>
    <w:p w14:paraId="704EF6B0" w14:textId="5460A9D1" w:rsidR="00435519" w:rsidRPr="00195727" w:rsidRDefault="00435519">
      <w:pPr>
        <w:pStyle w:val="Plattetekst"/>
      </w:pPr>
      <w:r w:rsidRPr="00195727">
        <w:lastRenderedPageBreak/>
        <w:t>Applicants should specify the OID being requested.</w:t>
      </w:r>
      <w:r w:rsidR="005F7C2E" w:rsidRPr="00195727">
        <w:t xml:space="preserve"> </w:t>
      </w:r>
      <w:r w:rsidRPr="00195727">
        <w:t>All OIDs must contain a minimum of three lower case alphanumeric characters, as defined in RFC 2141.</w:t>
      </w:r>
      <w:r w:rsidR="005F7C2E" w:rsidRPr="00195727">
        <w:t xml:space="preserve"> </w:t>
      </w:r>
      <w:r w:rsidRPr="00195727">
        <w:t>OIDs must not contain any characters identified as “reserved” by RFC 2141.</w:t>
      </w:r>
      <w:r w:rsidR="005F7C2E" w:rsidRPr="00195727">
        <w:t xml:space="preserve"> </w:t>
      </w:r>
      <w:r w:rsidRPr="00195727">
        <w:t>OIDs, like all MRN, are case-insensitive, meaning that “</w:t>
      </w:r>
      <w:proofErr w:type="spellStart"/>
      <w:r w:rsidRPr="00195727">
        <w:t>urn:mrn:exp</w:t>
      </w:r>
      <w:proofErr w:type="spellEnd"/>
      <w:r w:rsidRPr="00195727">
        <w:t>:” is the same as “</w:t>
      </w:r>
      <w:proofErr w:type="spellStart"/>
      <w:r w:rsidRPr="00195727">
        <w:t>urn:mrn:EXP</w:t>
      </w:r>
      <w:proofErr w:type="spellEnd"/>
      <w:r w:rsidRPr="00195727">
        <w:t>:”.</w:t>
      </w:r>
      <w:r w:rsidR="005F7C2E" w:rsidRPr="00195727">
        <w:t xml:space="preserve"> </w:t>
      </w:r>
      <w:r w:rsidRPr="00195727">
        <w:t>IALA encourages OID Applicants to choose OIDs that are human-readable and contextual; however, this may not always be possible.</w:t>
      </w:r>
      <w:r w:rsidR="005F7C2E" w:rsidRPr="00195727">
        <w:t xml:space="preserve"> </w:t>
      </w:r>
      <w:r w:rsidRPr="00195727">
        <w:t>IALA reserves the right to reject any submissions not meeting requirements or otherwise found objectionable.</w:t>
      </w:r>
      <w:r w:rsidR="005F7C2E" w:rsidRPr="00195727">
        <w:t xml:space="preserve"> </w:t>
      </w:r>
    </w:p>
    <w:p w14:paraId="50D36424" w14:textId="3E338622" w:rsidR="00435519" w:rsidRPr="00195727" w:rsidDel="004C7112" w:rsidRDefault="00435519">
      <w:pPr>
        <w:pStyle w:val="Plattetekst"/>
        <w:rPr>
          <w:del w:id="59" w:author="Ebben, Martijn" w:date="2025-10-23T15:08:00Z" w16du:dateUtc="2025-10-23T13:08:00Z"/>
        </w:rPr>
      </w:pPr>
      <w:commentRangeStart w:id="60"/>
      <w:del w:id="61" w:author="Ebben, Martijn" w:date="2025-10-23T15:08:00Z" w16du:dateUtc="2025-10-23T13:08:00Z">
        <w:r w:rsidRPr="00195727" w:rsidDel="004C7112">
          <w:delText>Note:</w:delText>
        </w:r>
        <w:r w:rsidR="005F7C2E" w:rsidRPr="00195727" w:rsidDel="004C7112">
          <w:delText xml:space="preserve"> </w:delText>
        </w:r>
        <w:r w:rsidRPr="00195727" w:rsidDel="004C7112">
          <w:delText>OIDs must not use ISO 3166-1 alpha-3 country codes.</w:delText>
        </w:r>
        <w:r w:rsidR="005F7C2E" w:rsidRPr="00195727" w:rsidDel="004C7112">
          <w:delText xml:space="preserve"> </w:delText>
        </w:r>
        <w:r w:rsidRPr="00195727" w:rsidDel="004C7112">
          <w:delText xml:space="preserve">This does not preclude ISO 3166 country codes from being </w:delText>
        </w:r>
        <w:r w:rsidR="00506E3F" w:rsidRPr="00195727" w:rsidDel="004C7112">
          <w:delText>util</w:delText>
        </w:r>
        <w:r w:rsidR="005F7C2E" w:rsidRPr="00195727" w:rsidDel="004C7112">
          <w:delText>ize</w:delText>
        </w:r>
        <w:r w:rsidR="00506E3F" w:rsidRPr="00195727" w:rsidDel="004C7112">
          <w:delText xml:space="preserve">d </w:delText>
        </w:r>
        <w:r w:rsidRPr="00195727" w:rsidDel="004C7112">
          <w:delText>elsewhere within the namespace.</w:delText>
        </w:r>
        <w:r w:rsidR="005F7C2E" w:rsidRPr="00195727" w:rsidDel="004C7112">
          <w:delText xml:space="preserve"> </w:delText>
        </w:r>
      </w:del>
      <w:commentRangeEnd w:id="60"/>
      <w:r w:rsidR="004C7112">
        <w:rPr>
          <w:rStyle w:val="Verwijzingopmerking"/>
        </w:rPr>
        <w:commentReference w:id="60"/>
      </w:r>
    </w:p>
    <w:p w14:paraId="47D23E8E" w14:textId="77777777" w:rsidR="00435519" w:rsidRPr="00195727" w:rsidRDefault="00435519">
      <w:pPr>
        <w:pStyle w:val="Plattetekst"/>
      </w:pPr>
      <w:r w:rsidRPr="00195727">
        <w:t>Applicants must consent to the publication of the OID, OID Owner information, and statement of intended use, via the IALA MRN website or another place of IALA’s choosing.</w:t>
      </w:r>
    </w:p>
    <w:p w14:paraId="62A9D024" w14:textId="4F7C5FB0" w:rsidR="00435519" w:rsidRPr="00195727" w:rsidRDefault="00435519">
      <w:pPr>
        <w:pStyle w:val="Plattetekst"/>
      </w:pPr>
      <w:r w:rsidRPr="00195727">
        <w:t>IALA will make every effort to respond to applications within 90 days of receipt.</w:t>
      </w:r>
      <w:r w:rsidR="005F7C2E" w:rsidRPr="00195727">
        <w:t xml:space="preserve"> </w:t>
      </w:r>
      <w:r w:rsidRPr="00195727">
        <w:t>OID applications are accepted, reviewed, and adjudicated by IALA Secretariat on a rolling basis throughout the calendar year.</w:t>
      </w:r>
    </w:p>
    <w:p w14:paraId="308649E4" w14:textId="77777777" w:rsidR="00435519" w:rsidRPr="00195727" w:rsidRDefault="00435519">
      <w:pPr>
        <w:pStyle w:val="Plattetekst"/>
      </w:pPr>
      <w:r w:rsidRPr="00195727">
        <w:t>Applications are subject to human review; the process is not automated.</w:t>
      </w:r>
    </w:p>
    <w:p w14:paraId="2938A187" w14:textId="716FCFA8" w:rsidR="00435519" w:rsidRPr="00195727" w:rsidRDefault="00435519">
      <w:pPr>
        <w:pStyle w:val="Plattetekst"/>
      </w:pPr>
      <w:r w:rsidRPr="00195727">
        <w:t xml:space="preserve">In the event of rejection, IALA will provide the OID Applicant with </w:t>
      </w:r>
      <w:r w:rsidR="004035E5" w:rsidRPr="00195727">
        <w:t xml:space="preserve">the </w:t>
      </w:r>
      <w:r w:rsidRPr="00195727">
        <w:t>cause for the rejection.</w:t>
      </w:r>
      <w:r w:rsidR="005F7C2E" w:rsidRPr="00195727">
        <w:t xml:space="preserve"> </w:t>
      </w:r>
      <w:r w:rsidRPr="00195727">
        <w:t xml:space="preserve">An OID Applicant may resubmit an </w:t>
      </w:r>
      <w:r w:rsidR="003B57CD" w:rsidRPr="00195727">
        <w:t xml:space="preserve">application </w:t>
      </w:r>
      <w:r w:rsidRPr="00195727">
        <w:t>if desired.</w:t>
      </w:r>
    </w:p>
    <w:p w14:paraId="29F1831D" w14:textId="77777777" w:rsidR="00435519" w:rsidRDefault="00435519" w:rsidP="003F292F">
      <w:pPr>
        <w:pStyle w:val="Plattetekst"/>
      </w:pPr>
      <w:r>
        <w:t>Figure 1 illustrates the MRN OID submission and approval process.</w:t>
      </w:r>
    </w:p>
    <w:p w14:paraId="313FACC1" w14:textId="77777777" w:rsidR="00435519" w:rsidRDefault="00435519" w:rsidP="00435519">
      <w:pPr>
        <w:pStyle w:val="Plattetekst"/>
        <w:spacing w:after="100" w:afterAutospacing="1" w:line="240" w:lineRule="auto"/>
        <w:contextualSpacing/>
      </w:pPr>
    </w:p>
    <w:p w14:paraId="72D32AF2" w14:textId="697E4F5F" w:rsidR="00435519" w:rsidRDefault="006771A3" w:rsidP="00435519">
      <w:pPr>
        <w:pStyle w:val="Plattetekst"/>
        <w:keepNext/>
        <w:spacing w:after="100" w:afterAutospacing="1" w:line="240" w:lineRule="auto"/>
        <w:contextualSpacing/>
        <w:jc w:val="center"/>
      </w:pPr>
      <w:r w:rsidRPr="006771A3">
        <w:t xml:space="preserve"> </w:t>
      </w:r>
      <w:r>
        <w:rPr>
          <w:noProof/>
          <w:lang w:val="en-US"/>
        </w:rPr>
        <w:drawing>
          <wp:inline distT="0" distB="0" distL="0" distR="0" wp14:anchorId="6F320D7C" wp14:editId="5F9007FC">
            <wp:extent cx="1201003" cy="4081321"/>
            <wp:effectExtent l="0" t="0" r="0" b="0"/>
            <wp:docPr id="9" name="Picture 9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780" cy="4121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38704" w14:textId="3995B56A" w:rsidR="00435519" w:rsidRDefault="00435519" w:rsidP="00226026">
      <w:pPr>
        <w:pStyle w:val="Figurecaption"/>
      </w:pPr>
      <w:bookmarkStart w:id="62" w:name="_Toc85721728"/>
      <w:r w:rsidRPr="001312F7">
        <w:t xml:space="preserve">OID </w:t>
      </w:r>
      <w:r w:rsidR="00082DFD">
        <w:t>s</w:t>
      </w:r>
      <w:r w:rsidRPr="001312F7">
        <w:t xml:space="preserve">ubmission and </w:t>
      </w:r>
      <w:r w:rsidR="00082DFD">
        <w:t>a</w:t>
      </w:r>
      <w:r w:rsidRPr="001312F7">
        <w:t xml:space="preserve">pproval </w:t>
      </w:r>
      <w:r w:rsidR="00082DFD">
        <w:t>p</w:t>
      </w:r>
      <w:r w:rsidRPr="001312F7">
        <w:t xml:space="preserve">rocess </w:t>
      </w:r>
      <w:r w:rsidR="00082DFD">
        <w:t>d</w:t>
      </w:r>
      <w:r w:rsidRPr="001312F7">
        <w:t>iagram</w:t>
      </w:r>
      <w:bookmarkEnd w:id="62"/>
    </w:p>
    <w:p w14:paraId="2FFF7D18" w14:textId="77777777" w:rsidR="00435519" w:rsidRPr="00435519" w:rsidRDefault="00435519" w:rsidP="00435519"/>
    <w:p w14:paraId="776ED6FC" w14:textId="4B9C630E" w:rsidR="00435519" w:rsidRDefault="00435519">
      <w:pPr>
        <w:pStyle w:val="Kop1"/>
      </w:pPr>
      <w:bookmarkStart w:id="63" w:name="_Toc85721744"/>
      <w:r>
        <w:lastRenderedPageBreak/>
        <w:t>IMPLEMENTATION</w:t>
      </w:r>
      <w:bookmarkEnd w:id="63"/>
    </w:p>
    <w:p w14:paraId="4990E6DA" w14:textId="77777777" w:rsidR="001D6619" w:rsidRPr="00651F80" w:rsidRDefault="001D6619" w:rsidP="00226026">
      <w:pPr>
        <w:pStyle w:val="Heading1separationline"/>
        <w:keepNext/>
        <w:keepLines/>
      </w:pPr>
    </w:p>
    <w:p w14:paraId="723A7682" w14:textId="38631AF0" w:rsidR="00435519" w:rsidRDefault="00435519" w:rsidP="00226026">
      <w:pPr>
        <w:pStyle w:val="Plattetekst"/>
        <w:keepNext/>
        <w:keepLines/>
      </w:pPr>
      <w:r>
        <w:t>To provide maximum flexibility for OID Owners, IALA intends to impose only necessary restrictions on MRN implementation.</w:t>
      </w:r>
      <w:r w:rsidR="005F7C2E">
        <w:t xml:space="preserve"> </w:t>
      </w:r>
      <w:r>
        <w:t xml:space="preserve">Because of this, care and good faith should be taken to ensure </w:t>
      </w:r>
      <w:r w:rsidR="00506E3F">
        <w:t>util</w:t>
      </w:r>
      <w:r w:rsidR="005F7C2E">
        <w:t>iza</w:t>
      </w:r>
      <w:r w:rsidR="00506E3F">
        <w:t xml:space="preserve">tion </w:t>
      </w:r>
      <w:r>
        <w:t>of MRN in appropriate contexts, where persistent unique identifiers are needed.</w:t>
      </w:r>
      <w:r w:rsidR="005F7C2E">
        <w:t xml:space="preserve"> </w:t>
      </w:r>
    </w:p>
    <w:p w14:paraId="289000F9" w14:textId="0C5C4AE2" w:rsidR="00435519" w:rsidRDefault="00862884" w:rsidP="00B602C8">
      <w:pPr>
        <w:pStyle w:val="Kop2"/>
      </w:pPr>
      <w:bookmarkStart w:id="64" w:name="_Toc85721745"/>
      <w:bookmarkStart w:id="65" w:name="_Toc85721746"/>
      <w:bookmarkEnd w:id="64"/>
      <w:r>
        <w:t xml:space="preserve">NECESSARY </w:t>
      </w:r>
      <w:r w:rsidRPr="00B602C8">
        <w:t>RESTRICTIONS</w:t>
      </w:r>
      <w:bookmarkEnd w:id="65"/>
    </w:p>
    <w:p w14:paraId="4BB17AB2" w14:textId="77777777" w:rsidR="001D6619" w:rsidRPr="00651F80" w:rsidRDefault="001D6619" w:rsidP="00226026">
      <w:pPr>
        <w:pStyle w:val="Heading2separationline"/>
      </w:pPr>
    </w:p>
    <w:p w14:paraId="37820FB3" w14:textId="77777777" w:rsidR="00862884" w:rsidRDefault="00862884" w:rsidP="00862884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Necessary restrictions are:</w:t>
      </w:r>
    </w:p>
    <w:p w14:paraId="13A10532" w14:textId="4D0D4B7E" w:rsidR="00862884" w:rsidRDefault="005F7C2E" w:rsidP="00862884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14:paraId="2351075D" w14:textId="2AD23DB8" w:rsidR="00862884" w:rsidRPr="00F460E6" w:rsidRDefault="00862884" w:rsidP="00226026">
      <w:pPr>
        <w:pStyle w:val="Bullet1"/>
      </w:pPr>
      <w:r w:rsidRPr="00F460E6">
        <w:t xml:space="preserve">All OID namespaces must follow </w:t>
      </w:r>
      <w:r w:rsidR="00505AA1" w:rsidRPr="00F460E6">
        <w:t>r</w:t>
      </w:r>
      <w:r w:rsidRPr="00F460E6">
        <w:t>ules that apply to all MRN namespaces.</w:t>
      </w:r>
    </w:p>
    <w:p w14:paraId="76943719" w14:textId="77777777" w:rsidR="00862884" w:rsidRPr="00F460E6" w:rsidRDefault="00862884" w:rsidP="00226026">
      <w:pPr>
        <w:pStyle w:val="Bullet1"/>
      </w:pPr>
      <w:r w:rsidRPr="00F460E6">
        <w:t>OIDs (but not their documentation or implementation results) must be published and widely-available through IALA websites or other means.</w:t>
      </w:r>
    </w:p>
    <w:p w14:paraId="2F12C2C1" w14:textId="53156709" w:rsidR="00862884" w:rsidRPr="00F460E6" w:rsidDel="006D0EC0" w:rsidRDefault="00862884" w:rsidP="00226026">
      <w:pPr>
        <w:pStyle w:val="Bullet1"/>
        <w:rPr>
          <w:del w:id="66" w:author="Ebben, Martijn" w:date="2025-10-23T15:09:00Z" w16du:dateUtc="2025-10-23T13:09:00Z"/>
        </w:rPr>
      </w:pPr>
      <w:commentRangeStart w:id="67"/>
      <w:del w:id="68" w:author="Ebben, Martijn" w:date="2025-10-23T15:09:00Z" w16du:dateUtc="2025-10-23T13:09:00Z">
        <w:r w:rsidRPr="00F460E6" w:rsidDel="006D0EC0">
          <w:delText>OIDs must not use</w:delText>
        </w:r>
        <w:r w:rsidR="00C47F64" w:rsidRPr="00F460E6" w:rsidDel="006D0EC0">
          <w:delText xml:space="preserve"> </w:delText>
        </w:r>
        <w:r w:rsidRPr="00F460E6" w:rsidDel="006D0EC0">
          <w:delText>3-letter country codes defined in ISO 3166-1 alpha-3.</w:delText>
        </w:r>
      </w:del>
      <w:commentRangeEnd w:id="67"/>
      <w:r w:rsidR="006D0EC0">
        <w:rPr>
          <w:rStyle w:val="Verwijzingopmerking"/>
          <w:color w:val="auto"/>
        </w:rPr>
        <w:commentReference w:id="67"/>
      </w:r>
    </w:p>
    <w:p w14:paraId="7DC62593" w14:textId="1216069B" w:rsidR="00862884" w:rsidRPr="00F460E6" w:rsidRDefault="00862884" w:rsidP="00226026">
      <w:pPr>
        <w:pStyle w:val="Bullet1"/>
      </w:pPr>
      <w:r w:rsidRPr="00F460E6">
        <w:t>All OID assignments are to be considered permanent.</w:t>
      </w:r>
      <w:r w:rsidR="005F7C2E" w:rsidRPr="00F460E6">
        <w:t xml:space="preserve"> </w:t>
      </w:r>
    </w:p>
    <w:p w14:paraId="359C72D6" w14:textId="72081603" w:rsidR="00862884" w:rsidRPr="00F460E6" w:rsidRDefault="00862884" w:rsidP="00226026">
      <w:pPr>
        <w:pStyle w:val="Bullet1"/>
      </w:pPr>
      <w:r w:rsidRPr="00F460E6">
        <w:t xml:space="preserve">Should an </w:t>
      </w:r>
      <w:r w:rsidR="00506E3F" w:rsidRPr="00F460E6">
        <w:t>organ</w:t>
      </w:r>
      <w:r w:rsidR="005F7C2E" w:rsidRPr="00F460E6">
        <w:t>iza</w:t>
      </w:r>
      <w:r w:rsidR="00506E3F" w:rsidRPr="00F460E6">
        <w:t xml:space="preserve">tion </w:t>
      </w:r>
      <w:r w:rsidRPr="00F460E6">
        <w:t>change name or in another such situation, an OID may be transferred between entities with an understanding of continuity of operations and MRN application.</w:t>
      </w:r>
    </w:p>
    <w:p w14:paraId="4DEE4E16" w14:textId="77777777" w:rsidR="00862884" w:rsidRPr="00862884" w:rsidRDefault="00862884" w:rsidP="00226026">
      <w:pPr>
        <w:pStyle w:val="Bullet1"/>
      </w:pPr>
      <w:r w:rsidRPr="00F460E6">
        <w:t>Once an OID is assigned</w:t>
      </w:r>
      <w:r w:rsidRPr="001312F7">
        <w:t>, it will never be removed from use and subsequently re-assigned to another entity.</w:t>
      </w:r>
    </w:p>
    <w:p w14:paraId="2ACE62CC" w14:textId="3AC48EC9" w:rsidR="00435519" w:rsidRDefault="00435519" w:rsidP="00226026">
      <w:pPr>
        <w:pStyle w:val="Plattetekst"/>
      </w:pPr>
      <w:r>
        <w:t xml:space="preserve">OIDs must contain a minimum of three lower case alphanumeric characters, and must not </w:t>
      </w:r>
      <w:r w:rsidR="00506E3F">
        <w:t>util</w:t>
      </w:r>
      <w:r w:rsidR="005F7C2E">
        <w:t>ize</w:t>
      </w:r>
      <w:r w:rsidR="00506E3F">
        <w:t xml:space="preserve"> </w:t>
      </w:r>
      <w:r>
        <w:t>any “reserved” characters, as defined in RFC 2141.</w:t>
      </w:r>
      <w:r w:rsidR="005F7C2E">
        <w:t xml:space="preserve"> </w:t>
      </w:r>
      <w:r>
        <w:t>OIDs must comply with IETF documentation for all URNs, specifically RFC 2141, RFC 5234, and RFC 8141.</w:t>
      </w:r>
      <w:r w:rsidR="005F7C2E">
        <w:t xml:space="preserve"> </w:t>
      </w:r>
    </w:p>
    <w:p w14:paraId="02A2FF72" w14:textId="2EE84879" w:rsidR="00862884" w:rsidRDefault="00862884" w:rsidP="00862884">
      <w:pPr>
        <w:pStyle w:val="Kop2"/>
      </w:pPr>
      <w:bookmarkStart w:id="69" w:name="_Toc85721747"/>
      <w:bookmarkStart w:id="70" w:name="_Toc85721748"/>
      <w:bookmarkEnd w:id="69"/>
      <w:commentRangeStart w:id="71"/>
      <w:r>
        <w:t>CYBER-SECURITY AND RISK MANAGEMENT</w:t>
      </w:r>
      <w:bookmarkEnd w:id="70"/>
    </w:p>
    <w:p w14:paraId="20311736" w14:textId="77777777" w:rsidR="00F460E6" w:rsidRPr="00651F80" w:rsidRDefault="00F460E6" w:rsidP="00226026">
      <w:pPr>
        <w:pStyle w:val="Heading2separationline"/>
      </w:pPr>
    </w:p>
    <w:p w14:paraId="422E794D" w14:textId="77777777" w:rsidR="00862884" w:rsidRPr="00862884" w:rsidRDefault="00862884" w:rsidP="00862884">
      <w:pPr>
        <w:pStyle w:val="Bullet1"/>
        <w:numPr>
          <w:ilvl w:val="0"/>
          <w:numId w:val="0"/>
        </w:numPr>
      </w:pPr>
      <w:r w:rsidRPr="00862884">
        <w:t>While MRN and OID assignments are publicly available information, and thereby not confidential, there are several suggestions with regards to risk and (cyber) security</w:t>
      </w:r>
    </w:p>
    <w:p w14:paraId="0BF0645B" w14:textId="322FA06A" w:rsidR="00862884" w:rsidRPr="00F460E6" w:rsidRDefault="00862884" w:rsidP="00226026">
      <w:pPr>
        <w:pStyle w:val="Bullet1"/>
      </w:pPr>
      <w:r w:rsidRPr="00F460E6">
        <w:t xml:space="preserve">An </w:t>
      </w:r>
      <w:del w:id="72" w:author="Ebben, Martijn" w:date="2025-10-23T15:10:00Z" w16du:dateUtc="2025-10-23T13:10:00Z">
        <w:r w:rsidRPr="00F460E6" w:rsidDel="00892B00">
          <w:delText xml:space="preserve">OID </w:delText>
        </w:r>
      </w:del>
      <w:ins w:id="73" w:author="Ebben, Martijn" w:date="2025-10-23T15:10:00Z" w16du:dateUtc="2025-10-23T13:10:00Z">
        <w:r w:rsidR="00892B00">
          <w:t>MRN</w:t>
        </w:r>
        <w:r w:rsidR="00892B00" w:rsidRPr="00F460E6">
          <w:t xml:space="preserve"> </w:t>
        </w:r>
      </w:ins>
      <w:r w:rsidRPr="00F460E6">
        <w:t xml:space="preserve">may represent a critical AtoN or a confidential document. Always be aware that information disclosed in the publication of the MRN and its </w:t>
      </w:r>
      <w:del w:id="74" w:author="Ebben, Martijn" w:date="2025-10-23T15:10:00Z" w16du:dateUtc="2025-10-23T13:10:00Z">
        <w:r w:rsidRPr="00F460E6" w:rsidDel="00892B00">
          <w:delText xml:space="preserve">OID </w:delText>
        </w:r>
      </w:del>
      <w:ins w:id="75" w:author="Ebben, Martijn" w:date="2025-10-23T15:10:00Z" w16du:dateUtc="2025-10-23T13:10:00Z">
        <w:r w:rsidR="00892B00">
          <w:t>description</w:t>
        </w:r>
        <w:r w:rsidR="00892B00" w:rsidRPr="00F460E6">
          <w:t xml:space="preserve"> </w:t>
        </w:r>
      </w:ins>
      <w:r w:rsidRPr="00F460E6">
        <w:t xml:space="preserve">could eventually impact the integrity or reliability of that object when used with bad intentions. This is also valid for related </w:t>
      </w:r>
      <w:del w:id="76" w:author="Ebben, Martijn" w:date="2025-10-23T15:11:00Z" w16du:dateUtc="2025-10-23T13:11:00Z">
        <w:r w:rsidRPr="00F460E6" w:rsidDel="00E40E6B">
          <w:delText>OID’s</w:delText>
        </w:r>
      </w:del>
      <w:ins w:id="77" w:author="Ebben, Martijn" w:date="2025-10-23T15:11:00Z" w16du:dateUtc="2025-10-23T13:11:00Z">
        <w:r w:rsidR="00E40E6B">
          <w:t>MRN</w:t>
        </w:r>
        <w:r w:rsidR="00E40E6B" w:rsidRPr="00F460E6">
          <w:t>’s</w:t>
        </w:r>
      </w:ins>
      <w:r w:rsidRPr="00F460E6">
        <w:t xml:space="preserve">; e.g. the publication of a set of </w:t>
      </w:r>
      <w:del w:id="78" w:author="Ebben, Martijn" w:date="2025-10-23T15:11:00Z" w16du:dateUtc="2025-10-23T13:11:00Z">
        <w:r w:rsidRPr="00F460E6" w:rsidDel="00E40E6B">
          <w:delText xml:space="preserve">OID’s </w:delText>
        </w:r>
      </w:del>
      <w:ins w:id="79" w:author="Ebben, Martijn" w:date="2025-10-23T15:11:00Z" w16du:dateUtc="2025-10-23T13:11:00Z">
        <w:r w:rsidR="00E40E6B">
          <w:t>MRN</w:t>
        </w:r>
        <w:r w:rsidR="00E40E6B" w:rsidRPr="00F460E6">
          <w:t xml:space="preserve">’s </w:t>
        </w:r>
      </w:ins>
      <w:r w:rsidRPr="00F460E6">
        <w:t xml:space="preserve">compromising one </w:t>
      </w:r>
      <w:proofErr w:type="spellStart"/>
      <w:r w:rsidRPr="00F460E6">
        <w:t>AtoN</w:t>
      </w:r>
      <w:proofErr w:type="spellEnd"/>
      <w:r w:rsidRPr="00F460E6">
        <w:t xml:space="preserve"> may provide useful information for activists or terrorists on the best way to damage that AtoN.</w:t>
      </w:r>
    </w:p>
    <w:p w14:paraId="2046B853" w14:textId="668BF789" w:rsidR="00862884" w:rsidRPr="00F460E6" w:rsidRDefault="00862884" w:rsidP="00226026">
      <w:pPr>
        <w:pStyle w:val="Bullet1"/>
      </w:pPr>
      <w:r w:rsidRPr="00F460E6">
        <w:t>The authority o</w:t>
      </w:r>
      <w:ins w:id="80" w:author="Ebben, Martijn" w:date="2025-10-23T15:11:00Z" w16du:dateUtc="2025-10-23T13:11:00Z">
        <w:r w:rsidR="005F608E">
          <w:t>r</w:t>
        </w:r>
      </w:ins>
      <w:del w:id="81" w:author="Ebben, Martijn" w:date="2025-10-23T15:11:00Z" w16du:dateUtc="2025-10-23T13:11:00Z">
        <w:r w:rsidRPr="00F460E6" w:rsidDel="005F608E">
          <w:delText>f</w:delText>
        </w:r>
      </w:del>
      <w:r w:rsidRPr="00F460E6">
        <w:t xml:space="preserve"> organ</w:t>
      </w:r>
      <w:r w:rsidR="005F7C2E" w:rsidRPr="00F460E6">
        <w:t>iza</w:t>
      </w:r>
      <w:r w:rsidRPr="00F460E6">
        <w:t xml:space="preserve">tion managing </w:t>
      </w:r>
      <w:del w:id="82" w:author="Ebben, Martijn" w:date="2025-10-23T15:11:00Z" w16du:dateUtc="2025-10-23T13:11:00Z">
        <w:r w:rsidRPr="00F460E6" w:rsidDel="005F608E">
          <w:delText xml:space="preserve">OID </w:delText>
        </w:r>
      </w:del>
      <w:ins w:id="83" w:author="Ebben, Martijn" w:date="2025-10-23T15:11:00Z" w16du:dateUtc="2025-10-23T13:11:00Z">
        <w:r w:rsidR="005F608E">
          <w:t>MRN</w:t>
        </w:r>
        <w:r w:rsidR="005F608E" w:rsidRPr="00F460E6">
          <w:t xml:space="preserve"> </w:t>
        </w:r>
      </w:ins>
      <w:r w:rsidRPr="00F460E6">
        <w:t xml:space="preserve">assignments should take appropriate measures to ensure the integrity and availability of the administrative system for the registration of </w:t>
      </w:r>
      <w:del w:id="84" w:author="Ebben, Martijn" w:date="2025-10-23T15:12:00Z" w16du:dateUtc="2025-10-23T13:12:00Z">
        <w:r w:rsidRPr="00F460E6" w:rsidDel="005F608E">
          <w:delText>OID’s</w:delText>
        </w:r>
      </w:del>
      <w:ins w:id="85" w:author="Ebben, Martijn" w:date="2025-10-23T15:12:00Z" w16du:dateUtc="2025-10-23T13:12:00Z">
        <w:r w:rsidR="005F608E">
          <w:t>MRN</w:t>
        </w:r>
        <w:r w:rsidR="005F608E" w:rsidRPr="00F460E6">
          <w:t>’s</w:t>
        </w:r>
      </w:ins>
      <w:r w:rsidRPr="00F460E6">
        <w:t>. Keywords are regular backups, proper author</w:t>
      </w:r>
      <w:r w:rsidR="005F7C2E" w:rsidRPr="00F460E6">
        <w:t>iza</w:t>
      </w:r>
      <w:r w:rsidRPr="00F460E6">
        <w:t>tions for altering the registration and preventive technical (IT security-) measures.</w:t>
      </w:r>
    </w:p>
    <w:p w14:paraId="541A03A5" w14:textId="77777777" w:rsidR="00862884" w:rsidRPr="00F460E6" w:rsidRDefault="00862884" w:rsidP="00226026">
      <w:pPr>
        <w:pStyle w:val="Bullet1"/>
      </w:pPr>
      <w:r w:rsidRPr="00F460E6">
        <w:t>Periodic checks or audits should be performed to verify the integrity of the MRN registration and if the (public) registration does not contain any unnecessary sensitive information.</w:t>
      </w:r>
      <w:commentRangeEnd w:id="71"/>
      <w:r w:rsidR="004F60A5">
        <w:rPr>
          <w:rStyle w:val="Verwijzingopmerking"/>
          <w:color w:val="auto"/>
        </w:rPr>
        <w:commentReference w:id="71"/>
      </w:r>
    </w:p>
    <w:p w14:paraId="068E3D97" w14:textId="2EB33B10" w:rsidR="00862884" w:rsidRDefault="00862884" w:rsidP="00862884">
      <w:pPr>
        <w:pStyle w:val="Kop2"/>
      </w:pPr>
      <w:bookmarkStart w:id="86" w:name="_Toc85721749"/>
      <w:bookmarkStart w:id="87" w:name="_Toc85721750"/>
      <w:bookmarkEnd w:id="86"/>
      <w:r>
        <w:t>OTHER IMPLEMENTATION NOTES</w:t>
      </w:r>
      <w:bookmarkEnd w:id="87"/>
    </w:p>
    <w:p w14:paraId="2CED9447" w14:textId="77777777" w:rsidR="00F460E6" w:rsidRPr="00651F80" w:rsidRDefault="00F460E6" w:rsidP="00226026">
      <w:pPr>
        <w:pStyle w:val="Heading2separationline"/>
      </w:pPr>
    </w:p>
    <w:p w14:paraId="5FA2889F" w14:textId="7F5CBBB8" w:rsidR="00862884" w:rsidRPr="00862884" w:rsidRDefault="00862884" w:rsidP="00862884">
      <w:pPr>
        <w:pStyle w:val="Bullet1"/>
        <w:numPr>
          <w:ilvl w:val="0"/>
          <w:numId w:val="0"/>
        </w:numPr>
      </w:pPr>
      <w:r w:rsidRPr="00862884">
        <w:t>Procedures set forward in this document will not be retroactively applied to established MRN OIDs in use at the time of adoption.</w:t>
      </w:r>
      <w:r w:rsidR="00920B08">
        <w:t xml:space="preserve"> </w:t>
      </w:r>
      <w:r w:rsidRPr="00505AA1">
        <w:t>However, in the interest of compatibility, it may, in the future, become necessary to recommend action by established users.</w:t>
      </w:r>
      <w:r w:rsidR="005F7C2E">
        <w:t xml:space="preserve"> </w:t>
      </w:r>
      <w:r w:rsidRPr="00505AA1">
        <w:t>IALA will request comment</w:t>
      </w:r>
      <w:r w:rsidR="008662A1">
        <w:t>s</w:t>
      </w:r>
      <w:r w:rsidRPr="00505AA1">
        <w:t xml:space="preserve"> on administrative burdens and implications of any such recommendations prior to releasing them.</w:t>
      </w:r>
    </w:p>
    <w:p w14:paraId="7720BB7E" w14:textId="3C0EC0F8" w:rsidR="0060104D" w:rsidRDefault="00435519">
      <w:pPr>
        <w:pStyle w:val="Kop1"/>
      </w:pPr>
      <w:bookmarkStart w:id="88" w:name="_Toc85721751"/>
      <w:bookmarkStart w:id="89" w:name="_Toc85721752"/>
      <w:bookmarkEnd w:id="88"/>
      <w:r>
        <w:lastRenderedPageBreak/>
        <w:t>DEFIN</w:t>
      </w:r>
      <w:r w:rsidR="00DA69B2">
        <w:t>I</w:t>
      </w:r>
      <w:r>
        <w:t>TIONS</w:t>
      </w:r>
      <w:bookmarkEnd w:id="89"/>
    </w:p>
    <w:p w14:paraId="3DC5C763" w14:textId="77777777" w:rsidR="0060104D" w:rsidRPr="00F55AD7" w:rsidRDefault="0060104D" w:rsidP="0060104D">
      <w:pPr>
        <w:pStyle w:val="Heading1separationline"/>
      </w:pPr>
    </w:p>
    <w:p w14:paraId="3A9225A5" w14:textId="481EBC5E" w:rsidR="00FF05EF" w:rsidRDefault="00FF05EF" w:rsidP="00FF05EF">
      <w:pPr>
        <w:pStyle w:val="Plattetekst"/>
      </w:pPr>
      <w:r w:rsidRPr="00C843AC">
        <w:rPr>
          <w:rStyle w:val="PlattetekstChar"/>
        </w:rPr>
        <w:t xml:space="preserve">The definitions of terms used in this Guideline can be found in the </w:t>
      </w:r>
      <w:r w:rsidRPr="00E51C33">
        <w:rPr>
          <w:rStyle w:val="PlattetekstChar"/>
          <w:i/>
          <w:iCs/>
        </w:rPr>
        <w:t>International Dictionary of Marine Aids to Navigation</w:t>
      </w:r>
      <w:r w:rsidRPr="00C843AC">
        <w:rPr>
          <w:rStyle w:val="PlattetekstChar"/>
        </w:rPr>
        <w:t xml:space="preserve"> (IALA Dictionary) at </w:t>
      </w:r>
      <w:hyperlink r:id="rId34" w:history="1">
        <w:r w:rsidRPr="00C843AC">
          <w:rPr>
            <w:rStyle w:val="PlattetekstChar"/>
          </w:rPr>
          <w:t>http://www.iala-aism.org/wiki/dictionary</w:t>
        </w:r>
      </w:hyperlink>
      <w:r>
        <w:rPr>
          <w:rStyle w:val="PlattetekstChar"/>
        </w:rPr>
        <w:t xml:space="preserve"> </w:t>
      </w:r>
      <w:r w:rsidRPr="00C843AC">
        <w:rPr>
          <w:rStyle w:val="PlattetekstChar"/>
        </w:rPr>
        <w:t>and were checked as correct at the time of going to print.</w:t>
      </w:r>
      <w:r>
        <w:rPr>
          <w:rStyle w:val="PlattetekstChar"/>
        </w:rPr>
        <w:t xml:space="preserve"> </w:t>
      </w:r>
      <w:r w:rsidRPr="00C843AC">
        <w:rPr>
          <w:rStyle w:val="PlattetekstChar"/>
        </w:rPr>
        <w:t>Where conflict arises, the IALA Dictionary should be considered as</w:t>
      </w:r>
      <w:r w:rsidRPr="00C843AC">
        <w:t xml:space="preserve"> the authoritative source of definitions used in IALA documents.</w:t>
      </w:r>
    </w:p>
    <w:p w14:paraId="01BB53E7" w14:textId="4EB8C423" w:rsidR="00FF05EF" w:rsidRDefault="00FF05EF" w:rsidP="00FF05EF">
      <w:pPr>
        <w:pStyle w:val="Plattetekst"/>
      </w:pPr>
      <w:r>
        <w:t>In addition</w:t>
      </w:r>
      <w:r w:rsidR="006D78E2">
        <w:t>, for this document:</w:t>
      </w:r>
    </w:p>
    <w:p w14:paraId="677EE91E" w14:textId="239A778F" w:rsidR="00435519" w:rsidRDefault="00435519" w:rsidP="00435519">
      <w:pPr>
        <w:ind w:left="1440" w:hanging="1440"/>
        <w:rPr>
          <w:sz w:val="22"/>
        </w:rPr>
      </w:pPr>
      <w:r>
        <w:rPr>
          <w:sz w:val="22"/>
        </w:rPr>
        <w:t>MRN Owner</w:t>
      </w:r>
      <w:r>
        <w:rPr>
          <w:sz w:val="22"/>
        </w:rPr>
        <w:tab/>
        <w:t>IALA is the MRN Owner.</w:t>
      </w:r>
      <w:r w:rsidR="005F7C2E">
        <w:rPr>
          <w:sz w:val="22"/>
        </w:rPr>
        <w:t xml:space="preserve"> </w:t>
      </w:r>
      <w:r>
        <w:rPr>
          <w:sz w:val="22"/>
        </w:rPr>
        <w:t>The IALA Secretariat is tasked with administering MRN.</w:t>
      </w:r>
    </w:p>
    <w:p w14:paraId="0AC22108" w14:textId="6E6445E1" w:rsidR="0060104D" w:rsidRPr="0060104D" w:rsidRDefault="0060104D" w:rsidP="00435519">
      <w:pPr>
        <w:ind w:left="1440" w:hanging="1440"/>
        <w:rPr>
          <w:sz w:val="22"/>
        </w:rPr>
      </w:pPr>
      <w:r w:rsidRPr="0060104D">
        <w:rPr>
          <w:sz w:val="22"/>
        </w:rPr>
        <w:t>OID Applicant</w:t>
      </w:r>
      <w:r>
        <w:rPr>
          <w:sz w:val="22"/>
        </w:rPr>
        <w:tab/>
      </w:r>
      <w:r w:rsidRPr="0060104D">
        <w:rPr>
          <w:sz w:val="22"/>
        </w:rPr>
        <w:t xml:space="preserve">The OID Applicant is the </w:t>
      </w:r>
      <w:r w:rsidR="00506E3F" w:rsidRPr="0060104D">
        <w:rPr>
          <w:sz w:val="22"/>
        </w:rPr>
        <w:t>organ</w:t>
      </w:r>
      <w:r w:rsidR="005F7C2E">
        <w:rPr>
          <w:sz w:val="22"/>
        </w:rPr>
        <w:t>iza</w:t>
      </w:r>
      <w:r w:rsidR="00506E3F" w:rsidRPr="0060104D">
        <w:rPr>
          <w:sz w:val="22"/>
        </w:rPr>
        <w:t xml:space="preserve">tion </w:t>
      </w:r>
      <w:r w:rsidRPr="0060104D">
        <w:rPr>
          <w:sz w:val="22"/>
        </w:rPr>
        <w:t>who submits an OID Application for review by the IALA Secretariat.</w:t>
      </w:r>
    </w:p>
    <w:p w14:paraId="5479F06B" w14:textId="531E61D0" w:rsidR="0060104D" w:rsidRDefault="0060104D" w:rsidP="00435519">
      <w:pPr>
        <w:ind w:left="1440" w:hanging="1440"/>
        <w:rPr>
          <w:sz w:val="22"/>
        </w:rPr>
      </w:pPr>
      <w:r w:rsidRPr="0060104D">
        <w:rPr>
          <w:sz w:val="22"/>
        </w:rPr>
        <w:t>OID Owner</w:t>
      </w:r>
      <w:r>
        <w:rPr>
          <w:sz w:val="22"/>
        </w:rPr>
        <w:tab/>
      </w:r>
      <w:r w:rsidRPr="0060104D">
        <w:rPr>
          <w:sz w:val="22"/>
        </w:rPr>
        <w:t xml:space="preserve">An OID Owners is the </w:t>
      </w:r>
      <w:r w:rsidR="00506E3F" w:rsidRPr="0060104D">
        <w:rPr>
          <w:sz w:val="22"/>
        </w:rPr>
        <w:t>organ</w:t>
      </w:r>
      <w:r w:rsidR="005F7C2E">
        <w:rPr>
          <w:sz w:val="22"/>
        </w:rPr>
        <w:t>iza</w:t>
      </w:r>
      <w:r w:rsidR="00506E3F" w:rsidRPr="0060104D">
        <w:rPr>
          <w:sz w:val="22"/>
        </w:rPr>
        <w:t xml:space="preserve">tion </w:t>
      </w:r>
      <w:r w:rsidRPr="0060104D">
        <w:rPr>
          <w:sz w:val="22"/>
        </w:rPr>
        <w:t>who will administer the assignment of MRNs within an assigned OID.</w:t>
      </w:r>
    </w:p>
    <w:p w14:paraId="650921C5" w14:textId="4F9B3E5B" w:rsidR="0060104D" w:rsidRDefault="0060104D" w:rsidP="00435519">
      <w:pPr>
        <w:ind w:left="1440" w:hanging="1440"/>
        <w:rPr>
          <w:sz w:val="22"/>
        </w:rPr>
      </w:pPr>
      <w:r w:rsidRPr="0060104D">
        <w:rPr>
          <w:sz w:val="22"/>
        </w:rPr>
        <w:t>Resource</w:t>
      </w:r>
      <w:r>
        <w:rPr>
          <w:sz w:val="22"/>
        </w:rPr>
        <w:tab/>
      </w:r>
      <w:r w:rsidRPr="0060104D">
        <w:rPr>
          <w:sz w:val="22"/>
        </w:rPr>
        <w:t xml:space="preserve">A resource is any entity </w:t>
      </w:r>
      <w:r w:rsidR="00700476">
        <w:rPr>
          <w:sz w:val="22"/>
        </w:rPr>
        <w:t xml:space="preserve">that </w:t>
      </w:r>
      <w:r w:rsidRPr="0060104D">
        <w:rPr>
          <w:sz w:val="22"/>
        </w:rPr>
        <w:t>can be named, numbered, or otherwise identified.</w:t>
      </w:r>
      <w:r w:rsidR="005F7C2E">
        <w:rPr>
          <w:sz w:val="22"/>
        </w:rPr>
        <w:t xml:space="preserve"> </w:t>
      </w:r>
      <w:r w:rsidRPr="0060104D">
        <w:rPr>
          <w:sz w:val="22"/>
        </w:rPr>
        <w:t>Within different contexts, a resource may refer to singular or plural entities (e.g. a group of buoys in a channel may be one resource).</w:t>
      </w:r>
    </w:p>
    <w:p w14:paraId="75D7BFCB" w14:textId="77777777" w:rsidR="009037CE" w:rsidRDefault="009037CE" w:rsidP="009037CE">
      <w:pPr>
        <w:pStyle w:val="Kop1"/>
      </w:pPr>
      <w:bookmarkStart w:id="90" w:name="_Toc85721753"/>
      <w:bookmarkStart w:id="91" w:name="_Toc85721754"/>
      <w:bookmarkStart w:id="92" w:name="_Toc60408130"/>
      <w:bookmarkEnd w:id="58"/>
      <w:bookmarkEnd w:id="90"/>
      <w:r>
        <w:t>ABBREVIATIONS</w:t>
      </w:r>
      <w:bookmarkEnd w:id="91"/>
    </w:p>
    <w:p w14:paraId="70E5C1E9" w14:textId="77777777" w:rsidR="009037CE" w:rsidRDefault="009037CE" w:rsidP="009037CE">
      <w:pPr>
        <w:pStyle w:val="Heading1separationline"/>
      </w:pPr>
    </w:p>
    <w:p w14:paraId="394CE887" w14:textId="77777777" w:rsidR="00862884" w:rsidRPr="00226026" w:rsidRDefault="00862884" w:rsidP="00226026">
      <w:pPr>
        <w:pStyle w:val="Abbreviations"/>
      </w:pPr>
      <w:r w:rsidRPr="00226026">
        <w:t>ABNF</w:t>
      </w:r>
      <w:r w:rsidRPr="00226026">
        <w:tab/>
      </w:r>
      <w:r w:rsidRPr="00920B08">
        <w:t>Augmented Backus-Naur Form</w:t>
      </w:r>
    </w:p>
    <w:p w14:paraId="568157A3" w14:textId="77777777" w:rsidR="00862884" w:rsidRPr="00920B08" w:rsidRDefault="00862884" w:rsidP="00226026">
      <w:pPr>
        <w:pStyle w:val="Abbreviations"/>
      </w:pPr>
      <w:r w:rsidRPr="00226026">
        <w:t>AtoN</w:t>
      </w:r>
      <w:r w:rsidRPr="00920B08">
        <w:tab/>
        <w:t>Marine Aid(s) to Navigation</w:t>
      </w:r>
    </w:p>
    <w:p w14:paraId="52565FF9" w14:textId="285BEF02" w:rsidR="00862884" w:rsidRPr="00920B08" w:rsidRDefault="00862884" w:rsidP="00226026">
      <w:pPr>
        <w:pStyle w:val="Abbreviations"/>
      </w:pPr>
      <w:r w:rsidRPr="00226026">
        <w:t>ID</w:t>
      </w:r>
      <w:r w:rsidRPr="00920B08">
        <w:tab/>
        <w:t>Identification/Identity/Identifier</w:t>
      </w:r>
    </w:p>
    <w:p w14:paraId="56ACADD2" w14:textId="77777777" w:rsidR="00862884" w:rsidRPr="00920B08" w:rsidRDefault="00862884" w:rsidP="00226026">
      <w:pPr>
        <w:pStyle w:val="Abbreviations"/>
      </w:pPr>
      <w:r w:rsidRPr="00226026">
        <w:t>IETF</w:t>
      </w:r>
      <w:r w:rsidRPr="00920B08">
        <w:tab/>
        <w:t>Internet Engineering Task Force</w:t>
      </w:r>
    </w:p>
    <w:p w14:paraId="39952D60" w14:textId="69ECF61E" w:rsidR="00862884" w:rsidRPr="00226026" w:rsidRDefault="00862884" w:rsidP="00226026">
      <w:pPr>
        <w:pStyle w:val="Abbreviations"/>
      </w:pPr>
      <w:r w:rsidRPr="00226026">
        <w:t>ISO</w:t>
      </w:r>
      <w:r w:rsidRPr="00226026">
        <w:tab/>
      </w:r>
      <w:r w:rsidRPr="00651F80">
        <w:t xml:space="preserve">International Organization for </w:t>
      </w:r>
      <w:r w:rsidR="00506E3F" w:rsidRPr="00651F80">
        <w:t>Standard</w:t>
      </w:r>
      <w:r w:rsidR="005F7C2E" w:rsidRPr="00226026">
        <w:t>iza</w:t>
      </w:r>
      <w:r w:rsidR="00506E3F" w:rsidRPr="00226026">
        <w:t>tion</w:t>
      </w:r>
    </w:p>
    <w:p w14:paraId="2AFA9EC8" w14:textId="07225A2F" w:rsidR="00862884" w:rsidRDefault="00862884" w:rsidP="00226026">
      <w:pPr>
        <w:pStyle w:val="Abbreviations"/>
      </w:pPr>
      <w:r w:rsidRPr="00226026">
        <w:t>MRN</w:t>
      </w:r>
      <w:r w:rsidRPr="00920B08">
        <w:tab/>
        <w:t>Maritime Resource Name</w:t>
      </w:r>
    </w:p>
    <w:p w14:paraId="738E15AA" w14:textId="3F5D86CA" w:rsidR="004A4F19" w:rsidRPr="00920B08" w:rsidRDefault="004A4F19" w:rsidP="00226026">
      <w:pPr>
        <w:pStyle w:val="Abbreviations"/>
      </w:pPr>
      <w:r>
        <w:t>OID</w:t>
      </w:r>
      <w:r>
        <w:tab/>
        <w:t xml:space="preserve">Organizational </w:t>
      </w:r>
      <w:r w:rsidR="003C7BA1">
        <w:t>i</w:t>
      </w:r>
      <w:r>
        <w:t>dentifier</w:t>
      </w:r>
    </w:p>
    <w:p w14:paraId="6BAA2F80" w14:textId="77777777" w:rsidR="00862884" w:rsidRPr="00920B08" w:rsidRDefault="00862884" w:rsidP="00226026">
      <w:pPr>
        <w:pStyle w:val="Abbreviations"/>
      </w:pPr>
      <w:r w:rsidRPr="00226026">
        <w:t>OSNSS</w:t>
      </w:r>
      <w:r w:rsidRPr="00226026">
        <w:tab/>
      </w:r>
      <w:r w:rsidRPr="00920B08">
        <w:t>Organization-specific namespace string</w:t>
      </w:r>
    </w:p>
    <w:p w14:paraId="7AED4153" w14:textId="77777777" w:rsidR="00862884" w:rsidRPr="00920B08" w:rsidRDefault="00862884" w:rsidP="00226026">
      <w:pPr>
        <w:pStyle w:val="Abbreviations"/>
      </w:pPr>
      <w:r w:rsidRPr="00226026">
        <w:t>RFC</w:t>
      </w:r>
      <w:r w:rsidRPr="00920B08">
        <w:tab/>
        <w:t>Request for Comments (IETF)</w:t>
      </w:r>
    </w:p>
    <w:p w14:paraId="7AF008DB" w14:textId="77777777" w:rsidR="00862884" w:rsidRPr="00920B08" w:rsidRDefault="00862884" w:rsidP="00226026">
      <w:pPr>
        <w:pStyle w:val="Abbreviations"/>
      </w:pPr>
      <w:r w:rsidRPr="00226026">
        <w:t>URN</w:t>
      </w:r>
      <w:r w:rsidRPr="00920B08">
        <w:tab/>
        <w:t>Uniform Resource Name(s)</w:t>
      </w:r>
    </w:p>
    <w:p w14:paraId="6590B590" w14:textId="77777777" w:rsidR="009037CE" w:rsidRPr="009037CE" w:rsidRDefault="009037CE" w:rsidP="009037CE"/>
    <w:bookmarkEnd w:id="92"/>
    <w:p w14:paraId="7B9246D3" w14:textId="77777777" w:rsidR="00862884" w:rsidRDefault="00862884">
      <w:pPr>
        <w:spacing w:after="200" w:line="276" w:lineRule="auto"/>
        <w:rPr>
          <w:rFonts w:asciiTheme="majorHAnsi" w:eastAsiaTheme="majorEastAsia" w:hAnsiTheme="majorHAnsi" w:cstheme="majorBidi"/>
          <w:b/>
          <w:bCs/>
          <w:caps/>
          <w:color w:val="00558C"/>
          <w:sz w:val="28"/>
          <w:szCs w:val="24"/>
        </w:rPr>
      </w:pPr>
      <w:r>
        <w:br w:type="page"/>
      </w:r>
    </w:p>
    <w:p w14:paraId="35B413F9" w14:textId="77777777" w:rsidR="00224DAB" w:rsidRPr="00224DAB" w:rsidRDefault="009037CE" w:rsidP="00574ADC">
      <w:pPr>
        <w:pStyle w:val="Kop1"/>
      </w:pPr>
      <w:bookmarkStart w:id="93" w:name="_Toc85721755"/>
      <w:r>
        <w:lastRenderedPageBreak/>
        <w:t>APPLICATION TEMPLATE</w:t>
      </w:r>
      <w:bookmarkEnd w:id="93"/>
    </w:p>
    <w:p w14:paraId="586F1318" w14:textId="77777777" w:rsidR="00862884" w:rsidRDefault="00862884" w:rsidP="00862884">
      <w:pPr>
        <w:pStyle w:val="Heading1separatationline"/>
      </w:pPr>
    </w:p>
    <w:p w14:paraId="383C5F2E" w14:textId="77777777" w:rsidR="00862884" w:rsidRDefault="00862884" w:rsidP="00862884">
      <w:pPr>
        <w:rPr>
          <w:color w:val="000000" w:themeColor="text1"/>
          <w:sz w:val="22"/>
        </w:rPr>
      </w:pPr>
    </w:p>
    <w:p w14:paraId="7F1C2AEB" w14:textId="77777777" w:rsidR="00862884" w:rsidRPr="00286947" w:rsidRDefault="00862884" w:rsidP="00862884">
      <w:pPr>
        <w:tabs>
          <w:tab w:val="left" w:pos="1086"/>
        </w:tabs>
        <w:jc w:val="center"/>
        <w:rPr>
          <w:sz w:val="28"/>
          <w:szCs w:val="40"/>
        </w:rPr>
      </w:pPr>
      <w:r w:rsidRPr="00286947">
        <w:rPr>
          <w:sz w:val="28"/>
          <w:szCs w:val="40"/>
        </w:rPr>
        <w:t>Application for Maritime Resource Name (MRN) Organization Identifier (OID)</w:t>
      </w:r>
    </w:p>
    <w:p w14:paraId="76A776F3" w14:textId="77777777" w:rsidR="00862884" w:rsidRDefault="00862884" w:rsidP="00862884">
      <w:pPr>
        <w:tabs>
          <w:tab w:val="left" w:pos="1086"/>
        </w:tabs>
        <w:rPr>
          <w:sz w:val="22"/>
          <w:szCs w:val="32"/>
        </w:rPr>
      </w:pPr>
    </w:p>
    <w:p w14:paraId="118B329B" w14:textId="77777777" w:rsidR="00862884" w:rsidRDefault="00862884" w:rsidP="00862884">
      <w:pPr>
        <w:tabs>
          <w:tab w:val="left" w:pos="1086"/>
        </w:tabs>
        <w:rPr>
          <w:sz w:val="22"/>
          <w:szCs w:val="32"/>
        </w:rPr>
      </w:pPr>
    </w:p>
    <w:p w14:paraId="24210E32" w14:textId="77777777" w:rsidR="00862884" w:rsidRDefault="00862884" w:rsidP="00862884">
      <w:pPr>
        <w:tabs>
          <w:tab w:val="left" w:pos="1086"/>
        </w:tabs>
        <w:rPr>
          <w:sz w:val="22"/>
          <w:szCs w:val="32"/>
        </w:rPr>
      </w:pPr>
      <w:r>
        <w:rPr>
          <w:sz w:val="22"/>
          <w:szCs w:val="32"/>
        </w:rPr>
        <w:t>OID Applicant: ________________________________________________________________________________</w:t>
      </w:r>
    </w:p>
    <w:p w14:paraId="232A5C3F" w14:textId="77777777" w:rsidR="00862884" w:rsidRDefault="00862884" w:rsidP="00862884">
      <w:pPr>
        <w:tabs>
          <w:tab w:val="left" w:pos="1086"/>
        </w:tabs>
        <w:rPr>
          <w:sz w:val="22"/>
          <w:szCs w:val="32"/>
        </w:rPr>
      </w:pPr>
    </w:p>
    <w:p w14:paraId="2B21ACB0" w14:textId="42AAC74C" w:rsidR="00862884" w:rsidRDefault="00862884" w:rsidP="00862884">
      <w:pPr>
        <w:tabs>
          <w:tab w:val="left" w:pos="1086"/>
        </w:tabs>
        <w:rPr>
          <w:sz w:val="22"/>
          <w:szCs w:val="32"/>
        </w:rPr>
      </w:pPr>
      <w:r>
        <w:rPr>
          <w:sz w:val="22"/>
          <w:szCs w:val="32"/>
        </w:rPr>
        <w:t>Description of Applicant or Project:</w:t>
      </w:r>
      <w:r w:rsidR="005F7C2E">
        <w:rPr>
          <w:sz w:val="22"/>
          <w:szCs w:val="32"/>
        </w:rPr>
        <w:t xml:space="preserve"> </w:t>
      </w:r>
      <w:r>
        <w:rPr>
          <w:sz w:val="2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EAA092" w14:textId="77777777" w:rsidR="00862884" w:rsidRDefault="00862884" w:rsidP="00862884">
      <w:pPr>
        <w:tabs>
          <w:tab w:val="left" w:pos="1086"/>
        </w:tabs>
        <w:rPr>
          <w:sz w:val="22"/>
          <w:szCs w:val="32"/>
        </w:rPr>
      </w:pPr>
    </w:p>
    <w:p w14:paraId="551EE990" w14:textId="2CAC85C1" w:rsidR="00862884" w:rsidRDefault="00862884" w:rsidP="00862884">
      <w:pPr>
        <w:tabs>
          <w:tab w:val="left" w:pos="1086"/>
        </w:tabs>
        <w:rPr>
          <w:sz w:val="22"/>
          <w:szCs w:val="32"/>
        </w:rPr>
      </w:pPr>
      <w:r>
        <w:rPr>
          <w:sz w:val="22"/>
          <w:szCs w:val="32"/>
        </w:rPr>
        <w:t>Website where information on Applicant or Project can be found:</w:t>
      </w:r>
      <w:r w:rsidR="005F7C2E">
        <w:rPr>
          <w:sz w:val="22"/>
          <w:szCs w:val="32"/>
        </w:rPr>
        <w:t xml:space="preserve"> </w:t>
      </w:r>
      <w:r>
        <w:rPr>
          <w:sz w:val="22"/>
          <w:szCs w:val="32"/>
        </w:rPr>
        <w:t>_____________________________________________________________________________________________</w:t>
      </w:r>
    </w:p>
    <w:p w14:paraId="1DF32211" w14:textId="77777777" w:rsidR="00862884" w:rsidRDefault="00862884" w:rsidP="00862884">
      <w:pPr>
        <w:tabs>
          <w:tab w:val="left" w:pos="1086"/>
        </w:tabs>
        <w:rPr>
          <w:sz w:val="22"/>
          <w:szCs w:val="32"/>
        </w:rPr>
      </w:pPr>
    </w:p>
    <w:p w14:paraId="136E971B" w14:textId="77777777" w:rsidR="00862884" w:rsidRDefault="00862884" w:rsidP="00862884">
      <w:pPr>
        <w:tabs>
          <w:tab w:val="left" w:pos="1086"/>
        </w:tabs>
        <w:rPr>
          <w:sz w:val="22"/>
          <w:szCs w:val="32"/>
        </w:rPr>
      </w:pPr>
      <w:r>
        <w:rPr>
          <w:sz w:val="22"/>
          <w:szCs w:val="32"/>
        </w:rPr>
        <w:t>*OID Owner (If different from OID Applicant): _______________________________________________________</w:t>
      </w:r>
    </w:p>
    <w:p w14:paraId="14A7B1BD" w14:textId="77777777" w:rsidR="00862884" w:rsidRDefault="00862884" w:rsidP="00862884">
      <w:pPr>
        <w:tabs>
          <w:tab w:val="left" w:pos="1086"/>
        </w:tabs>
        <w:rPr>
          <w:sz w:val="22"/>
          <w:szCs w:val="32"/>
        </w:rPr>
      </w:pPr>
    </w:p>
    <w:p w14:paraId="005A6BB7" w14:textId="7193FA1A" w:rsidR="00862884" w:rsidRDefault="00862884" w:rsidP="00862884">
      <w:pPr>
        <w:tabs>
          <w:tab w:val="left" w:pos="1086"/>
        </w:tabs>
        <w:rPr>
          <w:sz w:val="22"/>
          <w:szCs w:val="32"/>
        </w:rPr>
      </w:pPr>
      <w:r>
        <w:rPr>
          <w:sz w:val="22"/>
          <w:szCs w:val="32"/>
        </w:rPr>
        <w:t>*Point of Contact</w:t>
      </w:r>
      <w:r>
        <w:rPr>
          <w:sz w:val="22"/>
          <w:szCs w:val="32"/>
        </w:rPr>
        <w:tab/>
        <w:t>Name:</w:t>
      </w:r>
      <w:r w:rsidR="005F7C2E">
        <w:rPr>
          <w:sz w:val="22"/>
          <w:szCs w:val="32"/>
        </w:rPr>
        <w:t xml:space="preserve"> </w:t>
      </w:r>
      <w:r>
        <w:rPr>
          <w:sz w:val="22"/>
          <w:szCs w:val="32"/>
        </w:rPr>
        <w:t>__________________________________________________________________</w:t>
      </w:r>
    </w:p>
    <w:p w14:paraId="27E30CF8" w14:textId="77777777" w:rsidR="00862884" w:rsidRDefault="00862884" w:rsidP="00862884">
      <w:pPr>
        <w:tabs>
          <w:tab w:val="left" w:pos="1086"/>
        </w:tabs>
        <w:rPr>
          <w:sz w:val="22"/>
          <w:szCs w:val="32"/>
        </w:rPr>
      </w:pPr>
      <w:r>
        <w:rPr>
          <w:sz w:val="22"/>
          <w:szCs w:val="32"/>
        </w:rPr>
        <w:tab/>
      </w:r>
      <w:r>
        <w:rPr>
          <w:sz w:val="22"/>
          <w:szCs w:val="32"/>
        </w:rPr>
        <w:tab/>
      </w:r>
      <w:r>
        <w:rPr>
          <w:sz w:val="22"/>
          <w:szCs w:val="32"/>
        </w:rPr>
        <w:tab/>
        <w:t>Title/Position: _____________________________________________________________</w:t>
      </w:r>
    </w:p>
    <w:p w14:paraId="4C75567E" w14:textId="54EEB21A" w:rsidR="00862884" w:rsidRDefault="00862884" w:rsidP="00862884">
      <w:pPr>
        <w:tabs>
          <w:tab w:val="left" w:pos="1086"/>
        </w:tabs>
        <w:rPr>
          <w:sz w:val="22"/>
          <w:szCs w:val="32"/>
        </w:rPr>
      </w:pPr>
      <w:r>
        <w:rPr>
          <w:sz w:val="22"/>
          <w:szCs w:val="32"/>
        </w:rPr>
        <w:tab/>
      </w:r>
      <w:r>
        <w:rPr>
          <w:sz w:val="22"/>
          <w:szCs w:val="32"/>
        </w:rPr>
        <w:tab/>
      </w:r>
      <w:r>
        <w:rPr>
          <w:sz w:val="22"/>
          <w:szCs w:val="32"/>
        </w:rPr>
        <w:tab/>
      </w:r>
      <w:r w:rsidR="00A91382">
        <w:rPr>
          <w:sz w:val="22"/>
          <w:szCs w:val="32"/>
        </w:rPr>
        <w:t>**</w:t>
      </w:r>
      <w:r>
        <w:rPr>
          <w:sz w:val="22"/>
          <w:szCs w:val="32"/>
        </w:rPr>
        <w:t>Email:</w:t>
      </w:r>
      <w:r w:rsidR="005F7C2E">
        <w:rPr>
          <w:sz w:val="22"/>
          <w:szCs w:val="32"/>
        </w:rPr>
        <w:t xml:space="preserve"> </w:t>
      </w:r>
      <w:r>
        <w:rPr>
          <w:sz w:val="22"/>
          <w:szCs w:val="32"/>
        </w:rPr>
        <w:t>__________________________________________________________________</w:t>
      </w:r>
    </w:p>
    <w:p w14:paraId="4C84042D" w14:textId="77777777" w:rsidR="00862884" w:rsidRDefault="00862884" w:rsidP="00862884">
      <w:pPr>
        <w:tabs>
          <w:tab w:val="left" w:pos="1086"/>
        </w:tabs>
        <w:rPr>
          <w:sz w:val="22"/>
          <w:szCs w:val="32"/>
        </w:rPr>
      </w:pPr>
    </w:p>
    <w:p w14:paraId="7FA11B78" w14:textId="6433769F" w:rsidR="00862884" w:rsidRDefault="00862884" w:rsidP="00862884">
      <w:pPr>
        <w:tabs>
          <w:tab w:val="left" w:pos="1086"/>
        </w:tabs>
        <w:rPr>
          <w:sz w:val="22"/>
          <w:szCs w:val="32"/>
        </w:rPr>
      </w:pPr>
      <w:r>
        <w:rPr>
          <w:sz w:val="22"/>
          <w:szCs w:val="32"/>
        </w:rPr>
        <w:t>*Statement of intended use within the maritime domain:</w:t>
      </w:r>
      <w:r w:rsidR="005F7C2E">
        <w:rPr>
          <w:sz w:val="22"/>
          <w:szCs w:val="32"/>
        </w:rPr>
        <w:t xml:space="preserve"> </w:t>
      </w:r>
      <w:r>
        <w:rPr>
          <w:sz w:val="2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A7C4BA" w14:textId="77777777" w:rsidR="00862884" w:rsidRDefault="00862884" w:rsidP="00862884">
      <w:pPr>
        <w:tabs>
          <w:tab w:val="left" w:pos="1086"/>
        </w:tabs>
        <w:rPr>
          <w:sz w:val="22"/>
          <w:szCs w:val="32"/>
        </w:rPr>
      </w:pPr>
    </w:p>
    <w:p w14:paraId="5932F068" w14:textId="255A902C" w:rsidR="00862884" w:rsidRDefault="00862884" w:rsidP="00862884">
      <w:pPr>
        <w:tabs>
          <w:tab w:val="left" w:pos="1086"/>
        </w:tabs>
        <w:rPr>
          <w:sz w:val="22"/>
          <w:szCs w:val="32"/>
        </w:rPr>
      </w:pPr>
      <w:r>
        <w:rPr>
          <w:sz w:val="22"/>
          <w:szCs w:val="32"/>
        </w:rPr>
        <w:t>*Requested OID:</w:t>
      </w:r>
      <w:r w:rsidR="005F7C2E">
        <w:rPr>
          <w:sz w:val="22"/>
          <w:szCs w:val="32"/>
        </w:rPr>
        <w:t xml:space="preserve"> </w:t>
      </w:r>
      <w:r>
        <w:rPr>
          <w:sz w:val="22"/>
          <w:szCs w:val="32"/>
        </w:rPr>
        <w:t>______________________________________________________________________________</w:t>
      </w:r>
    </w:p>
    <w:p w14:paraId="123DA1A5" w14:textId="77777777" w:rsidR="00862884" w:rsidRDefault="00862884" w:rsidP="00862884">
      <w:pPr>
        <w:tabs>
          <w:tab w:val="left" w:pos="1086"/>
        </w:tabs>
        <w:rPr>
          <w:sz w:val="22"/>
          <w:szCs w:val="32"/>
        </w:rPr>
      </w:pPr>
    </w:p>
    <w:p w14:paraId="616F04F1" w14:textId="1E59BCBB" w:rsidR="00862884" w:rsidRDefault="00862884" w:rsidP="00862884">
      <w:pPr>
        <w:tabs>
          <w:tab w:val="left" w:pos="1086"/>
        </w:tabs>
        <w:rPr>
          <w:sz w:val="22"/>
          <w:szCs w:val="32"/>
        </w:rPr>
      </w:pPr>
      <w:r>
        <w:rPr>
          <w:sz w:val="22"/>
          <w:szCs w:val="32"/>
        </w:rPr>
        <w:t>Region of Operation/Implementation:</w:t>
      </w:r>
      <w:r w:rsidR="005F7C2E">
        <w:rPr>
          <w:sz w:val="22"/>
          <w:szCs w:val="32"/>
        </w:rPr>
        <w:t xml:space="preserve"> </w:t>
      </w:r>
      <w:r>
        <w:rPr>
          <w:sz w:val="22"/>
          <w:szCs w:val="32"/>
        </w:rPr>
        <w:t>_____________________________________________________________</w:t>
      </w:r>
    </w:p>
    <w:p w14:paraId="7B1D6EC2" w14:textId="77777777" w:rsidR="00862884" w:rsidRDefault="00862884" w:rsidP="00862884">
      <w:pPr>
        <w:tabs>
          <w:tab w:val="left" w:pos="1086"/>
        </w:tabs>
        <w:rPr>
          <w:sz w:val="22"/>
          <w:szCs w:val="32"/>
        </w:rPr>
      </w:pPr>
    </w:p>
    <w:p w14:paraId="332F072E" w14:textId="5F1F61FA" w:rsidR="00862884" w:rsidRDefault="00301AFD" w:rsidP="00862884">
      <w:pPr>
        <w:tabs>
          <w:tab w:val="left" w:pos="1086"/>
        </w:tabs>
        <w:rPr>
          <w:sz w:val="22"/>
          <w:szCs w:val="32"/>
        </w:rPr>
      </w:pPr>
      <w:r>
        <w:rPr>
          <w:sz w:val="22"/>
          <w:szCs w:val="32"/>
        </w:rPr>
        <w:t>***</w:t>
      </w:r>
      <w:r w:rsidR="00862884">
        <w:rPr>
          <w:sz w:val="22"/>
          <w:szCs w:val="32"/>
        </w:rPr>
        <w:t xml:space="preserve">Sponsoring IALA National </w:t>
      </w:r>
      <w:r w:rsidR="00084AB7">
        <w:rPr>
          <w:sz w:val="22"/>
          <w:szCs w:val="32"/>
        </w:rPr>
        <w:t>member</w:t>
      </w:r>
      <w:r w:rsidR="00862884">
        <w:rPr>
          <w:sz w:val="22"/>
          <w:szCs w:val="32"/>
        </w:rPr>
        <w:t>:</w:t>
      </w:r>
      <w:r w:rsidR="005F7C2E">
        <w:rPr>
          <w:sz w:val="22"/>
          <w:szCs w:val="32"/>
        </w:rPr>
        <w:t xml:space="preserve"> </w:t>
      </w:r>
      <w:r w:rsidR="00862884">
        <w:rPr>
          <w:sz w:val="22"/>
          <w:szCs w:val="32"/>
        </w:rPr>
        <w:t>______________________________________________________________</w:t>
      </w:r>
    </w:p>
    <w:p w14:paraId="2E334F8C" w14:textId="79229AE3" w:rsidR="00862884" w:rsidRDefault="00862884" w:rsidP="00862884">
      <w:pPr>
        <w:tabs>
          <w:tab w:val="left" w:pos="1086"/>
        </w:tabs>
        <w:rPr>
          <w:sz w:val="22"/>
          <w:szCs w:val="32"/>
        </w:rPr>
      </w:pPr>
      <w:r>
        <w:rPr>
          <w:sz w:val="22"/>
          <w:szCs w:val="32"/>
        </w:rPr>
        <w:t>(Statement must be included.)</w:t>
      </w:r>
    </w:p>
    <w:p w14:paraId="3D2E6ED5" w14:textId="77777777" w:rsidR="00862884" w:rsidRDefault="00862884" w:rsidP="00862884">
      <w:pPr>
        <w:tabs>
          <w:tab w:val="left" w:pos="1086"/>
        </w:tabs>
        <w:rPr>
          <w:sz w:val="22"/>
          <w:szCs w:val="32"/>
        </w:rPr>
      </w:pPr>
    </w:p>
    <w:p w14:paraId="395EBD34" w14:textId="1619D389" w:rsidR="00862884" w:rsidRDefault="00862884" w:rsidP="00862884">
      <w:pPr>
        <w:tabs>
          <w:tab w:val="left" w:pos="1086"/>
        </w:tabs>
        <w:rPr>
          <w:sz w:val="22"/>
          <w:szCs w:val="32"/>
        </w:rPr>
      </w:pPr>
    </w:p>
    <w:p w14:paraId="304D29B9" w14:textId="420EDFFC" w:rsidR="00301AFD" w:rsidRDefault="00301AFD" w:rsidP="00862884">
      <w:pPr>
        <w:tabs>
          <w:tab w:val="left" w:pos="1086"/>
        </w:tabs>
        <w:rPr>
          <w:sz w:val="22"/>
          <w:szCs w:val="32"/>
        </w:rPr>
      </w:pPr>
    </w:p>
    <w:p w14:paraId="4FB39273" w14:textId="02D3A1F4" w:rsidR="00301AFD" w:rsidRDefault="00301AFD" w:rsidP="00862884">
      <w:pPr>
        <w:tabs>
          <w:tab w:val="left" w:pos="1086"/>
        </w:tabs>
        <w:rPr>
          <w:sz w:val="22"/>
          <w:szCs w:val="32"/>
        </w:rPr>
      </w:pPr>
    </w:p>
    <w:p w14:paraId="0BF8AD7D" w14:textId="0BC6D0C2" w:rsidR="00301AFD" w:rsidRDefault="00301AFD" w:rsidP="00862884">
      <w:pPr>
        <w:tabs>
          <w:tab w:val="left" w:pos="1086"/>
        </w:tabs>
        <w:rPr>
          <w:sz w:val="22"/>
          <w:szCs w:val="32"/>
        </w:rPr>
      </w:pPr>
    </w:p>
    <w:p w14:paraId="65436995" w14:textId="77777777" w:rsidR="00301AFD" w:rsidRDefault="00301AFD" w:rsidP="00862884">
      <w:pPr>
        <w:tabs>
          <w:tab w:val="left" w:pos="1086"/>
        </w:tabs>
        <w:rPr>
          <w:sz w:val="22"/>
          <w:szCs w:val="32"/>
        </w:rPr>
      </w:pPr>
    </w:p>
    <w:p w14:paraId="027E6A04" w14:textId="77777777" w:rsidR="00862884" w:rsidRDefault="00862884" w:rsidP="00862884">
      <w:pPr>
        <w:pStyle w:val="Bullet1"/>
        <w:numPr>
          <w:ilvl w:val="0"/>
          <w:numId w:val="0"/>
        </w:numPr>
        <w:ind w:left="425" w:hanging="425"/>
      </w:pPr>
    </w:p>
    <w:p w14:paraId="3F8F1C9E" w14:textId="6E2C3015" w:rsidR="006766E4" w:rsidRDefault="00862884" w:rsidP="00862884">
      <w:pPr>
        <w:pStyle w:val="Bullet1"/>
        <w:numPr>
          <w:ilvl w:val="0"/>
          <w:numId w:val="0"/>
        </w:numPr>
        <w:ind w:left="425" w:hanging="425"/>
      </w:pPr>
      <w:r>
        <w:t>*Items will be published on IALA’s MRN Registry Website and are publicly</w:t>
      </w:r>
      <w:r w:rsidR="00B814FF">
        <w:t xml:space="preserve"> </w:t>
      </w:r>
      <w:r>
        <w:t>available.</w:t>
      </w:r>
    </w:p>
    <w:p w14:paraId="331E1C94" w14:textId="4E3380C6" w:rsidR="006766E4" w:rsidRPr="00505AA1" w:rsidRDefault="006766E4" w:rsidP="006766E4">
      <w:pPr>
        <w:shd w:val="clear" w:color="auto" w:fill="FFFFFF"/>
        <w:spacing w:after="270" w:line="240" w:lineRule="auto"/>
        <w:rPr>
          <w:rFonts w:eastAsia="Times New Roman" w:cstheme="minorHAnsi"/>
          <w:color w:val="212529"/>
          <w:sz w:val="22"/>
          <w:lang w:val="en-US"/>
        </w:rPr>
      </w:pPr>
      <w:r w:rsidRPr="00505AA1">
        <w:rPr>
          <w:rFonts w:eastAsia="Times New Roman" w:cstheme="minorHAnsi"/>
          <w:color w:val="212529"/>
          <w:sz w:val="22"/>
          <w:lang w:val="en-US"/>
        </w:rPr>
        <w:t xml:space="preserve">IALA complies with the General Data Protection Regulations of the EU. Any </w:t>
      </w:r>
      <w:r>
        <w:rPr>
          <w:rFonts w:eastAsia="Times New Roman" w:cstheme="minorHAnsi"/>
          <w:color w:val="212529"/>
          <w:sz w:val="22"/>
          <w:lang w:val="en-US"/>
        </w:rPr>
        <w:t>applicant</w:t>
      </w:r>
      <w:r w:rsidRPr="00505AA1">
        <w:rPr>
          <w:rFonts w:eastAsia="Times New Roman" w:cstheme="minorHAnsi"/>
          <w:color w:val="212529"/>
          <w:sz w:val="22"/>
          <w:lang w:val="en-US"/>
        </w:rPr>
        <w:t xml:space="preserve"> who wishes to remove their contact details should advise the </w:t>
      </w:r>
      <w:r>
        <w:rPr>
          <w:rFonts w:eastAsia="Times New Roman" w:cstheme="minorHAnsi"/>
          <w:color w:val="212529"/>
          <w:sz w:val="22"/>
          <w:lang w:val="en-US"/>
        </w:rPr>
        <w:t>IALA Secretariat</w:t>
      </w:r>
      <w:r w:rsidRPr="00505AA1">
        <w:rPr>
          <w:rFonts w:eastAsia="Times New Roman" w:cstheme="minorHAnsi"/>
          <w:color w:val="212529"/>
          <w:sz w:val="22"/>
          <w:lang w:val="en-US"/>
        </w:rPr>
        <w:t>.</w:t>
      </w:r>
    </w:p>
    <w:p w14:paraId="0F63A182" w14:textId="038C0D97" w:rsidR="00A91382" w:rsidRDefault="00A91382" w:rsidP="00862884">
      <w:pPr>
        <w:pStyle w:val="Bullet1"/>
        <w:numPr>
          <w:ilvl w:val="0"/>
          <w:numId w:val="0"/>
        </w:numPr>
        <w:ind w:left="425" w:hanging="425"/>
      </w:pPr>
      <w:r>
        <w:t xml:space="preserve">** </w:t>
      </w:r>
      <w:r w:rsidR="00C47F64">
        <w:t>Personal email addresses should be avoided</w:t>
      </w:r>
      <w:r w:rsidR="00B814FF">
        <w:t>,</w:t>
      </w:r>
      <w:r w:rsidR="00C47F64">
        <w:t xml:space="preserve"> and a generic address is recommended.</w:t>
      </w:r>
    </w:p>
    <w:p w14:paraId="1C06802B" w14:textId="1ACB36B9" w:rsidR="00301AFD" w:rsidRDefault="00301AFD" w:rsidP="00862884">
      <w:pPr>
        <w:pStyle w:val="Bullet1"/>
        <w:numPr>
          <w:ilvl w:val="0"/>
          <w:numId w:val="0"/>
        </w:numPr>
        <w:ind w:left="425" w:hanging="425"/>
      </w:pPr>
      <w:r>
        <w:rPr>
          <w:szCs w:val="32"/>
        </w:rPr>
        <w:t>***optional</w:t>
      </w:r>
      <w:r w:rsidR="00EA24E0">
        <w:rPr>
          <w:szCs w:val="32"/>
        </w:rPr>
        <w:t>.</w:t>
      </w:r>
    </w:p>
    <w:p w14:paraId="44FEE998" w14:textId="77777777" w:rsidR="00862884" w:rsidRDefault="00862884">
      <w:pPr>
        <w:spacing w:after="200" w:line="276" w:lineRule="auto"/>
        <w:rPr>
          <w:color w:val="000000" w:themeColor="text1"/>
          <w:sz w:val="22"/>
        </w:rPr>
      </w:pPr>
      <w:r>
        <w:br w:type="page"/>
      </w:r>
    </w:p>
    <w:p w14:paraId="06882DE9" w14:textId="77777777" w:rsidR="0004255E" w:rsidRDefault="00862884" w:rsidP="0004255E">
      <w:pPr>
        <w:pStyle w:val="Kop1"/>
      </w:pPr>
      <w:bookmarkStart w:id="94" w:name="_Toc85721756"/>
      <w:bookmarkStart w:id="95" w:name="_Toc85721757"/>
      <w:bookmarkStart w:id="96" w:name="_Toc85721758"/>
      <w:bookmarkStart w:id="97" w:name="_Toc85721759"/>
      <w:bookmarkStart w:id="98" w:name="_Toc85721760"/>
      <w:bookmarkStart w:id="99" w:name="_Toc85721761"/>
      <w:bookmarkStart w:id="100" w:name="_Toc85721762"/>
      <w:bookmarkStart w:id="101" w:name="_Toc85721763"/>
      <w:bookmarkStart w:id="102" w:name="CurrentCursorPosition"/>
      <w:bookmarkStart w:id="103" w:name="_Toc85721764"/>
      <w:bookmarkStart w:id="104" w:name="_Toc85721765"/>
      <w:bookmarkStart w:id="105" w:name="_Toc85721766"/>
      <w:bookmarkStart w:id="106" w:name="_Toc85721767"/>
      <w:bookmarkStart w:id="107" w:name="_Toc85721768"/>
      <w:bookmarkStart w:id="108" w:name="_Toc85721769"/>
      <w:bookmarkStart w:id="109" w:name="_Toc85721770"/>
      <w:bookmarkStart w:id="110" w:name="_Toc85721771"/>
      <w:bookmarkStart w:id="111" w:name="_Toc85721772"/>
      <w:bookmarkStart w:id="112" w:name="_Toc8572177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r>
        <w:lastRenderedPageBreak/>
        <w:t>FURTHER READING</w:t>
      </w:r>
      <w:bookmarkEnd w:id="112"/>
    </w:p>
    <w:p w14:paraId="3155FA1E" w14:textId="77777777" w:rsidR="0004255E" w:rsidRDefault="0004255E" w:rsidP="0004255E">
      <w:pPr>
        <w:pStyle w:val="Heading1separationline"/>
      </w:pPr>
    </w:p>
    <w:p w14:paraId="5FB10CAF" w14:textId="01B3C76E" w:rsidR="001275E7" w:rsidRDefault="001D4177" w:rsidP="001275E7">
      <w:pPr>
        <w:pStyle w:val="Plattetekst"/>
        <w:jc w:val="left"/>
      </w:pPr>
      <w:bookmarkStart w:id="113" w:name="_Hlk58941611"/>
      <w:bookmarkStart w:id="114" w:name="_Hlk59209242"/>
      <w:r w:rsidRPr="00505AA1">
        <w:t>A good explanation of Uniform Resource Names can be found at:</w:t>
      </w:r>
      <w:r w:rsidR="005F7C2E">
        <w:t xml:space="preserve"> </w:t>
      </w:r>
    </w:p>
    <w:p w14:paraId="62722EC4" w14:textId="0DAA7757" w:rsidR="00001616" w:rsidRDefault="001D4177" w:rsidP="00226026">
      <w:pPr>
        <w:pStyle w:val="Plattetekst"/>
        <w:jc w:val="left"/>
      </w:pPr>
      <w:r w:rsidRPr="001D4177">
        <w:t>https://en.wikipedia.org/wiki/Uniform_Resource_Name</w:t>
      </w:r>
      <w:bookmarkEnd w:id="113"/>
      <w:bookmarkEnd w:id="114"/>
    </w:p>
    <w:sectPr w:rsidR="00001616" w:rsidSect="00226026">
      <w:headerReference w:type="even" r:id="rId35"/>
      <w:headerReference w:type="default" r:id="rId36"/>
      <w:footerReference w:type="default" r:id="rId37"/>
      <w:headerReference w:type="first" r:id="rId38"/>
      <w:pgSz w:w="11906" w:h="16838" w:code="9"/>
      <w:pgMar w:top="567" w:right="794" w:bottom="567" w:left="907" w:header="851" w:footer="61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1" w:author="Ebben, Martijn" w:date="2025-10-23T15:05:00Z" w:initials="ME">
    <w:p w14:paraId="78BA4DBC" w14:textId="77777777" w:rsidR="005E1034" w:rsidRDefault="005E1034" w:rsidP="005E1034">
      <w:pPr>
        <w:pStyle w:val="Tekstopmerking"/>
      </w:pPr>
      <w:r>
        <w:rPr>
          <w:rStyle w:val="Verwijzingopmerking"/>
        </w:rPr>
        <w:annotationRef/>
      </w:r>
      <w:r>
        <w:t>Moved to G1143</w:t>
      </w:r>
    </w:p>
  </w:comment>
  <w:comment w:id="52" w:author="Ebben, Martijn" w:date="2025-10-23T15:07:00Z" w:initials="ME">
    <w:p w14:paraId="2A332C4C" w14:textId="77777777" w:rsidR="00ED6C9B" w:rsidRDefault="00ED6C9B" w:rsidP="00ED6C9B">
      <w:pPr>
        <w:pStyle w:val="Tekstopmerking"/>
      </w:pPr>
      <w:r>
        <w:rPr>
          <w:rStyle w:val="Verwijzingopmerking"/>
        </w:rPr>
        <w:annotationRef/>
      </w:r>
      <w:r>
        <w:t>Removed as reccommended by the task group. Now that IALA is an IGO, they are perfectly capable of determining if a country code could be assigned to a requester or not.</w:t>
      </w:r>
    </w:p>
  </w:comment>
  <w:comment w:id="60" w:author="Ebben, Martijn" w:date="2025-10-23T15:09:00Z" w:initials="ME">
    <w:p w14:paraId="13E1442D" w14:textId="77777777" w:rsidR="004C7112" w:rsidRDefault="004C7112" w:rsidP="004C7112">
      <w:pPr>
        <w:pStyle w:val="Tekstopmerking"/>
      </w:pPr>
      <w:r>
        <w:rPr>
          <w:rStyle w:val="Verwijzingopmerking"/>
        </w:rPr>
        <w:annotationRef/>
      </w:r>
      <w:r>
        <w:t>Removed as reccommended by the task group. Now that IALA is an IGO, they are perfectly capable of determining if a country code could be assigned to a requester or not.</w:t>
      </w:r>
    </w:p>
  </w:comment>
  <w:comment w:id="67" w:author="Ebben, Martijn" w:date="2025-10-23T15:09:00Z" w:initials="ME">
    <w:p w14:paraId="559BD955" w14:textId="77777777" w:rsidR="006D0EC0" w:rsidRDefault="006D0EC0" w:rsidP="006D0EC0">
      <w:pPr>
        <w:pStyle w:val="Tekstopmerking"/>
      </w:pPr>
      <w:r>
        <w:rPr>
          <w:rStyle w:val="Verwijzingopmerking"/>
        </w:rPr>
        <w:annotationRef/>
      </w:r>
      <w:r>
        <w:t>Removed as reccommended by the task group. Now that IALA is an IGO, they are perfectly capable of determining if a country code could be assigned to a requester or not.</w:t>
      </w:r>
    </w:p>
  </w:comment>
  <w:comment w:id="71" w:author="Ebben, Martijn" w:date="2025-10-23T15:21:00Z" w:initials="ME">
    <w:p w14:paraId="3FAEF7B3" w14:textId="77777777" w:rsidR="004F60A5" w:rsidRDefault="004F60A5" w:rsidP="004F60A5">
      <w:pPr>
        <w:pStyle w:val="Tekstopmerking"/>
      </w:pPr>
      <w:r>
        <w:rPr>
          <w:rStyle w:val="Verwijzingopmerking"/>
        </w:rPr>
        <w:annotationRef/>
      </w:r>
      <w:r>
        <w:t>Consider moving or duplicating this to G1143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8BA4DBC" w15:done="0"/>
  <w15:commentEx w15:paraId="2A332C4C" w15:done="0"/>
  <w15:commentEx w15:paraId="13E1442D" w15:done="0"/>
  <w15:commentEx w15:paraId="559BD955" w15:done="0"/>
  <w15:commentEx w15:paraId="3FAEF7B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EC105E2" w16cex:dateUtc="2025-10-23T13:05:00Z"/>
  <w16cex:commentExtensible w16cex:durableId="1387624F" w16cex:dateUtc="2025-10-23T13:07:00Z"/>
  <w16cex:commentExtensible w16cex:durableId="534A03D8" w16cex:dateUtc="2025-10-23T13:09:00Z"/>
  <w16cex:commentExtensible w16cex:durableId="6E2D436C" w16cex:dateUtc="2025-10-23T13:09:00Z"/>
  <w16cex:commentExtensible w16cex:durableId="08F84565" w16cex:dateUtc="2025-10-23T13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8BA4DBC" w16cid:durableId="6EC105E2"/>
  <w16cid:commentId w16cid:paraId="2A332C4C" w16cid:durableId="1387624F"/>
  <w16cid:commentId w16cid:paraId="13E1442D" w16cid:durableId="534A03D8"/>
  <w16cid:commentId w16cid:paraId="559BD955" w16cid:durableId="6E2D436C"/>
  <w16cid:commentId w16cid:paraId="3FAEF7B3" w16cid:durableId="08F845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10AFA" w14:textId="77777777" w:rsidR="00E43C50" w:rsidRDefault="00E43C50" w:rsidP="003274DB">
      <w:r>
        <w:separator/>
      </w:r>
    </w:p>
    <w:p w14:paraId="450F1B7F" w14:textId="77777777" w:rsidR="00E43C50" w:rsidRDefault="00E43C50"/>
  </w:endnote>
  <w:endnote w:type="continuationSeparator" w:id="0">
    <w:p w14:paraId="34B646FA" w14:textId="77777777" w:rsidR="00E43C50" w:rsidRDefault="00E43C50" w:rsidP="003274DB">
      <w:r>
        <w:continuationSeparator/>
      </w:r>
    </w:p>
    <w:p w14:paraId="4FCDBF8F" w14:textId="77777777" w:rsidR="00E43C50" w:rsidRDefault="00E43C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02A0" w14:textId="77777777" w:rsidR="0060104D" w:rsidRDefault="0060104D" w:rsidP="00EC7C87">
    <w:pPr>
      <w:pStyle w:val="Voettekst"/>
      <w:framePr w:wrap="none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928AA24" w14:textId="77777777" w:rsidR="0060104D" w:rsidRDefault="0060104D" w:rsidP="00C907DF">
    <w:pPr>
      <w:pStyle w:val="Voettekst"/>
      <w:framePr w:wrap="none" w:vAnchor="text" w:hAnchor="margin" w:xAlign="right" w:y="1"/>
      <w:ind w:right="360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813DDD9" w14:textId="77777777" w:rsidR="0060104D" w:rsidRDefault="0060104D" w:rsidP="00A97900">
    <w:pPr>
      <w:pStyle w:val="Voettekst"/>
      <w:framePr w:wrap="none" w:vAnchor="text" w:hAnchor="margin" w:xAlign="right" w:y="1"/>
      <w:ind w:right="360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2D32C592" w14:textId="77777777" w:rsidR="0060104D" w:rsidRDefault="0060104D" w:rsidP="005378A6">
    <w:pPr>
      <w:pStyle w:val="Voettekst"/>
      <w:framePr w:wrap="none" w:vAnchor="text" w:hAnchor="margin" w:xAlign="right" w:y="1"/>
      <w:ind w:right="360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FD22FB5" w14:textId="77777777" w:rsidR="0060104D" w:rsidRDefault="0060104D" w:rsidP="005378A6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AB6A6" w14:textId="77777777" w:rsidR="0060104D" w:rsidRDefault="0060104D" w:rsidP="008747E0">
    <w:pPr>
      <w:pStyle w:val="Voet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DBE1438" wp14:editId="201A6B55">
              <wp:simplePos x="0" y="0"/>
              <wp:positionH relativeFrom="page">
                <wp:posOffset>225425</wp:posOffset>
              </wp:positionH>
              <wp:positionV relativeFrom="page">
                <wp:posOffset>9106535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AC922A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.75pt,717.05pt" to="579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" strokecolor="#00558c [3204]" strokeweight="1pt">
              <w10:wrap anchorx="page" anchory="page"/>
            </v:line>
          </w:pict>
        </mc:Fallback>
      </mc:AlternateContent>
    </w:r>
    <w:r w:rsidRPr="00442889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0945E31" wp14:editId="46EE4E20">
          <wp:simplePos x="0" y="0"/>
          <wp:positionH relativeFrom="page">
            <wp:posOffset>786696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5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  <w:p w14:paraId="2EEDB2C2" w14:textId="77777777" w:rsidR="0060104D" w:rsidRPr="00ED2A8D" w:rsidRDefault="0060104D" w:rsidP="008747E0">
    <w:pPr>
      <w:pStyle w:val="Voettekst"/>
    </w:pPr>
  </w:p>
  <w:p w14:paraId="6FEF75A5" w14:textId="77777777" w:rsidR="0060104D" w:rsidRPr="00ED2A8D" w:rsidRDefault="0060104D" w:rsidP="002735DD">
    <w:pPr>
      <w:pStyle w:val="Voettekst"/>
      <w:tabs>
        <w:tab w:val="left" w:pos="1781"/>
      </w:tabs>
    </w:pPr>
    <w:r>
      <w:tab/>
    </w:r>
  </w:p>
  <w:p w14:paraId="50812B7C" w14:textId="77777777" w:rsidR="0060104D" w:rsidRPr="00ED2A8D" w:rsidRDefault="0060104D" w:rsidP="008747E0">
    <w:pPr>
      <w:pStyle w:val="Voettekst"/>
    </w:pPr>
  </w:p>
  <w:p w14:paraId="066E074C" w14:textId="77777777" w:rsidR="0060104D" w:rsidRPr="009037CE" w:rsidRDefault="0060104D" w:rsidP="002735DD">
    <w:pPr>
      <w:pStyle w:val="Voettekst"/>
      <w:tabs>
        <w:tab w:val="left" w:pos="2139"/>
      </w:tabs>
      <w:rPr>
        <w:rFonts w:ascii="Courier" w:hAnsi="Courier"/>
        <w:sz w:val="24"/>
      </w:rPr>
    </w:pPr>
    <w:r>
      <w:tab/>
    </w:r>
  </w:p>
  <w:p w14:paraId="461A9A84" w14:textId="77777777" w:rsidR="0060104D" w:rsidRPr="009037CE" w:rsidRDefault="0060104D" w:rsidP="002735DD">
    <w:pPr>
      <w:pStyle w:val="Voettekst"/>
      <w:tabs>
        <w:tab w:val="left" w:pos="2139"/>
      </w:tabs>
      <w:rPr>
        <w:rFonts w:ascii="Courier" w:hAnsi="Courier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DCC23" w14:textId="4EA6C6E7" w:rsidR="0060104D" w:rsidRDefault="0060104D" w:rsidP="009037CE">
    <w:pPr>
      <w:pStyle w:val="Voet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32992" behindDoc="0" locked="0" layoutInCell="1" allowOverlap="1" wp14:anchorId="693783A5" wp14:editId="11C230A1">
              <wp:simplePos x="0" y="0"/>
              <wp:positionH relativeFrom="page">
                <wp:posOffset>225425</wp:posOffset>
              </wp:positionH>
              <wp:positionV relativeFrom="page">
                <wp:posOffset>9106535</wp:posOffset>
              </wp:positionV>
              <wp:extent cx="7128000" cy="0"/>
              <wp:effectExtent l="0" t="0" r="15875" b="19050"/>
              <wp:wrapNone/>
              <wp:docPr id="5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C7BE60" id="Connecteur droit 11" o:spid="_x0000_s1026" style="position:absolute;z-index:2517329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.75pt,717.05pt" to="579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" strokecolor="#00558c [3204]" strokeweight="1pt">
              <w10:wrap anchorx="page" anchory="page"/>
            </v:line>
          </w:pict>
        </mc:Fallback>
      </mc:AlternateContent>
    </w:r>
    <w:r>
      <w:t xml:space="preserve"> </w:t>
    </w:r>
  </w:p>
  <w:p w14:paraId="1DED579F" w14:textId="77777777" w:rsidR="0060104D" w:rsidRPr="00ED2A8D" w:rsidRDefault="0060104D" w:rsidP="009037CE">
    <w:pPr>
      <w:pStyle w:val="Voettekst"/>
    </w:pPr>
  </w:p>
  <w:p w14:paraId="098E1B12" w14:textId="406C72B6" w:rsidR="0060104D" w:rsidRPr="00ED2A8D" w:rsidRDefault="0060104D" w:rsidP="0017728C">
    <w:pPr>
      <w:pStyle w:val="Voettekst"/>
      <w:tabs>
        <w:tab w:val="left" w:pos="1781"/>
      </w:tabs>
    </w:pPr>
    <w:r>
      <w:tab/>
    </w:r>
  </w:p>
  <w:p w14:paraId="2BB13B29" w14:textId="77777777" w:rsidR="0060104D" w:rsidRPr="00ED2A8D" w:rsidRDefault="0060104D" w:rsidP="009037CE">
    <w:pPr>
      <w:pStyle w:val="Voettekst"/>
      <w:tabs>
        <w:tab w:val="left" w:pos="2139"/>
      </w:tabs>
    </w:pPr>
    <w:r>
      <w:tab/>
    </w:r>
  </w:p>
  <w:p w14:paraId="7E5E0D57" w14:textId="77777777" w:rsidR="0017728C" w:rsidRPr="004E7119" w:rsidRDefault="0017728C" w:rsidP="0017728C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>
      <w:rPr>
        <w:color w:val="808080" w:themeColor="background1" w:themeShade="80"/>
        <w:sz w:val="16"/>
        <w:szCs w:val="16"/>
        <w:lang w:val="fr-FR"/>
      </w:rPr>
      <w:t>10</w:t>
    </w:r>
    <w:r w:rsidRPr="004E7119">
      <w:rPr>
        <w:color w:val="808080" w:themeColor="background1" w:themeShade="80"/>
        <w:sz w:val="16"/>
        <w:szCs w:val="16"/>
        <w:lang w:val="fr-FR"/>
      </w:rPr>
      <w:t>, rue des Gaudines – 78100 Saint Germain en Laye, France</w:t>
    </w:r>
  </w:p>
  <w:p w14:paraId="7932CBCC" w14:textId="77777777" w:rsidR="0017728C" w:rsidRDefault="0017728C" w:rsidP="0017728C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2CC1416E" w14:textId="77777777" w:rsidR="0017728C" w:rsidRPr="00341E4A" w:rsidRDefault="0017728C" w:rsidP="0017728C">
    <w:pPr>
      <w:spacing w:before="40" w:after="40"/>
      <w:rPr>
        <w:b/>
        <w:color w:val="00558C"/>
        <w:szCs w:val="18"/>
        <w:lang w:val="nl-NL"/>
      </w:rPr>
    </w:pPr>
    <w:r w:rsidRPr="00341E4A">
      <w:rPr>
        <w:b/>
        <w:color w:val="00558C"/>
        <w:szCs w:val="18"/>
        <w:lang w:val="nl-NL"/>
      </w:rPr>
      <w:t>www.iala-aism.org</w:t>
    </w:r>
  </w:p>
  <w:p w14:paraId="0CF7D73B" w14:textId="77777777" w:rsidR="0017728C" w:rsidRDefault="0017728C" w:rsidP="0017728C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49376185" w14:textId="1CBA35C2" w:rsidR="0060104D" w:rsidRPr="0017728C" w:rsidRDefault="0017728C" w:rsidP="0017728C">
    <w:pPr>
      <w:pStyle w:val="Voettekst"/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C215D" w14:textId="77777777" w:rsidR="0060104D" w:rsidRPr="00C716E5" w:rsidRDefault="0060104D" w:rsidP="00C716E5">
    <w:pPr>
      <w:pStyle w:val="Voettekst"/>
      <w:rPr>
        <w:sz w:val="15"/>
        <w:szCs w:val="15"/>
      </w:rPr>
    </w:pPr>
  </w:p>
  <w:p w14:paraId="7228C379" w14:textId="77777777" w:rsidR="0060104D" w:rsidRDefault="0060104D" w:rsidP="00C716E5">
    <w:pPr>
      <w:pStyle w:val="Geenafstand"/>
    </w:pPr>
  </w:p>
  <w:p w14:paraId="70FDD739" w14:textId="77777777" w:rsidR="00A02539" w:rsidRDefault="00A02539" w:rsidP="00827301">
    <w:pPr>
      <w:pStyle w:val="Footerportrait"/>
    </w:pPr>
  </w:p>
  <w:p w14:paraId="20DFFF3B" w14:textId="2C0C6347" w:rsidR="0060104D" w:rsidRPr="00C907DF" w:rsidRDefault="002331E4" w:rsidP="00827301">
    <w:pPr>
      <w:pStyle w:val="Footerportrait"/>
      <w:rPr>
        <w:rStyle w:val="Paginanummer"/>
        <w:szCs w:val="15"/>
      </w:rPr>
    </w:pPr>
    <w:fldSimple w:instr=" STYLEREF  &quot;Document type&quot;  \* MERGEFORMAT ">
      <w:r w:rsidR="004F60A5">
        <w:t>IALA Guideline</w:t>
      </w:r>
    </w:fldSimple>
    <w:r w:rsidR="0060104D" w:rsidRPr="00C907DF">
      <w:t xml:space="preserve"> </w:t>
    </w:r>
    <w:r w:rsidR="00EB04C5">
      <w:rPr>
        <w:bCs/>
      </w:rPr>
      <w:fldChar w:fldCharType="begin"/>
    </w:r>
    <w:r w:rsidR="00EB04C5">
      <w:rPr>
        <w:bCs/>
      </w:rPr>
      <w:instrText xml:space="preserve"> STYLEREF "Document number" \* MERGEFORMAT </w:instrText>
    </w:r>
    <w:r w:rsidR="00EB04C5">
      <w:rPr>
        <w:bCs/>
      </w:rPr>
      <w:fldChar w:fldCharType="separate"/>
    </w:r>
    <w:r w:rsidR="004F60A5">
      <w:rPr>
        <w:bCs/>
      </w:rPr>
      <w:t>G1164</w:t>
    </w:r>
    <w:r w:rsidR="00EB04C5">
      <w:rPr>
        <w:bCs/>
      </w:rPr>
      <w:fldChar w:fldCharType="end"/>
    </w:r>
    <w:r w:rsidR="0060104D" w:rsidRPr="00C907DF">
      <w:t xml:space="preserve"> </w:t>
    </w:r>
    <w:r w:rsidR="00EB04C5">
      <w:rPr>
        <w:bCs/>
      </w:rPr>
      <w:fldChar w:fldCharType="begin"/>
    </w:r>
    <w:r w:rsidR="00EB04C5">
      <w:rPr>
        <w:bCs/>
      </w:rPr>
      <w:instrText xml:space="preserve"> STYLEREF "Document name" \* MERGEFORMAT </w:instrText>
    </w:r>
    <w:r w:rsidR="00EB04C5">
      <w:rPr>
        <w:bCs/>
      </w:rPr>
      <w:fldChar w:fldCharType="separate"/>
    </w:r>
    <w:r w:rsidR="004F60A5">
      <w:rPr>
        <w:bCs/>
      </w:rPr>
      <w:t>Management Of</w:t>
    </w:r>
    <w:r w:rsidR="004F60A5" w:rsidRPr="004F60A5">
      <w:t xml:space="preserve"> Maritime Resource Name Organization Identifiers</w:t>
    </w:r>
    <w:r w:rsidR="00EB04C5">
      <w:fldChar w:fldCharType="end"/>
    </w:r>
  </w:p>
  <w:p w14:paraId="4C4F4117" w14:textId="1A77318D" w:rsidR="0060104D" w:rsidRPr="00C907DF" w:rsidRDefault="002331E4" w:rsidP="00827301">
    <w:pPr>
      <w:pStyle w:val="Footerportrait"/>
    </w:pPr>
    <w:fldSimple w:instr=" STYLEREF &quot;Edition number&quot; \* MERGEFORMAT ">
      <w:r w:rsidR="004F60A5">
        <w:t>Edition 1.1</w:t>
      </w:r>
    </w:fldSimple>
    <w:r w:rsidR="0060104D">
      <w:t xml:space="preserve"> </w:t>
    </w:r>
    <w:fldSimple w:instr=" STYLEREF  MRN  \* MERGEFORMAT ">
      <w:r w:rsidR="004F60A5">
        <w:t>urn:mrn:iala:pub:g1164:ed1.1</w:t>
      </w:r>
    </w:fldSimple>
    <w:r w:rsidR="0060104D" w:rsidRPr="00C907DF">
      <w:tab/>
    </w:r>
    <w:r w:rsidR="0060104D">
      <w:t xml:space="preserve">P </w:t>
    </w:r>
    <w:r w:rsidR="0060104D" w:rsidRPr="00C907DF">
      <w:rPr>
        <w:rStyle w:val="Paginanummer"/>
        <w:szCs w:val="15"/>
      </w:rPr>
      <w:fldChar w:fldCharType="begin"/>
    </w:r>
    <w:r w:rsidR="0060104D" w:rsidRPr="00C907DF">
      <w:rPr>
        <w:rStyle w:val="Paginanummer"/>
        <w:szCs w:val="15"/>
      </w:rPr>
      <w:instrText xml:space="preserve">PAGE  </w:instrText>
    </w:r>
    <w:r w:rsidR="0060104D" w:rsidRPr="00C907DF">
      <w:rPr>
        <w:rStyle w:val="Paginanummer"/>
        <w:szCs w:val="15"/>
      </w:rPr>
      <w:fldChar w:fldCharType="separate"/>
    </w:r>
    <w:r w:rsidR="00274718">
      <w:rPr>
        <w:rStyle w:val="Paginanummer"/>
        <w:szCs w:val="15"/>
      </w:rPr>
      <w:t>2</w:t>
    </w:r>
    <w:r w:rsidR="0060104D" w:rsidRPr="00C907DF">
      <w:rPr>
        <w:rStyle w:val="Paginanumm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12A47" w14:textId="77777777" w:rsidR="0060104D" w:rsidRDefault="0060104D" w:rsidP="00C716E5">
    <w:pPr>
      <w:pStyle w:val="Voettekst"/>
    </w:pPr>
  </w:p>
  <w:p w14:paraId="777DFA91" w14:textId="77777777" w:rsidR="00651F80" w:rsidRDefault="00651F80" w:rsidP="00651F80">
    <w:pPr>
      <w:pStyle w:val="Geenafstand"/>
    </w:pPr>
  </w:p>
  <w:p w14:paraId="37028815" w14:textId="77777777" w:rsidR="00651F80" w:rsidRDefault="00651F80" w:rsidP="00651F80">
    <w:pPr>
      <w:pStyle w:val="Footerportrait"/>
    </w:pPr>
  </w:p>
  <w:p w14:paraId="772B6DC2" w14:textId="17C797B8" w:rsidR="00651F80" w:rsidRPr="00C907DF" w:rsidRDefault="002331E4" w:rsidP="00651F80">
    <w:pPr>
      <w:pStyle w:val="Footerportrait"/>
      <w:rPr>
        <w:rStyle w:val="Paginanummer"/>
        <w:szCs w:val="15"/>
      </w:rPr>
    </w:pPr>
    <w:fldSimple w:instr=" STYLEREF  &quot;Document type&quot;  \* MERGEFORMAT ">
      <w:r w:rsidR="004F60A5">
        <w:t>IALA Guideline</w:t>
      </w:r>
    </w:fldSimple>
    <w:r w:rsidR="00651F80" w:rsidRPr="00C907DF">
      <w:t xml:space="preserve"> </w:t>
    </w:r>
    <w:r w:rsidR="00EB04C5">
      <w:rPr>
        <w:bCs/>
      </w:rPr>
      <w:fldChar w:fldCharType="begin"/>
    </w:r>
    <w:r w:rsidR="00EB04C5">
      <w:rPr>
        <w:bCs/>
      </w:rPr>
      <w:instrText xml:space="preserve"> STYLEREF "Document number" \* MERGEFORMAT </w:instrText>
    </w:r>
    <w:r w:rsidR="00EB04C5">
      <w:rPr>
        <w:bCs/>
      </w:rPr>
      <w:fldChar w:fldCharType="separate"/>
    </w:r>
    <w:r w:rsidR="004F60A5">
      <w:rPr>
        <w:bCs/>
      </w:rPr>
      <w:t>G1164</w:t>
    </w:r>
    <w:r w:rsidR="00EB04C5">
      <w:rPr>
        <w:bCs/>
      </w:rPr>
      <w:fldChar w:fldCharType="end"/>
    </w:r>
    <w:r w:rsidR="00651F80" w:rsidRPr="00C907DF">
      <w:t xml:space="preserve"> </w:t>
    </w:r>
    <w:r w:rsidR="00EB04C5">
      <w:rPr>
        <w:bCs/>
      </w:rPr>
      <w:fldChar w:fldCharType="begin"/>
    </w:r>
    <w:r w:rsidR="00EB04C5">
      <w:rPr>
        <w:bCs/>
      </w:rPr>
      <w:instrText xml:space="preserve"> STYLEREF "Document name" \* MERGEFORMAT </w:instrText>
    </w:r>
    <w:r w:rsidR="00EB04C5">
      <w:rPr>
        <w:bCs/>
      </w:rPr>
      <w:fldChar w:fldCharType="separate"/>
    </w:r>
    <w:r w:rsidR="004F60A5">
      <w:rPr>
        <w:bCs/>
      </w:rPr>
      <w:t>Management Of</w:t>
    </w:r>
    <w:r w:rsidR="004F60A5" w:rsidRPr="004F60A5">
      <w:t xml:space="preserve"> Maritime Resource Name Organization Identifiers</w:t>
    </w:r>
    <w:r w:rsidR="00EB04C5">
      <w:fldChar w:fldCharType="end"/>
    </w:r>
  </w:p>
  <w:p w14:paraId="5D3D474D" w14:textId="24FA6882" w:rsidR="0060104D" w:rsidRPr="00525922" w:rsidRDefault="002331E4" w:rsidP="00827301">
    <w:pPr>
      <w:pStyle w:val="Footerportrait"/>
    </w:pPr>
    <w:fldSimple w:instr=" STYLEREF &quot;Edition number&quot; \* MERGEFORMAT ">
      <w:r w:rsidR="004F60A5">
        <w:t>Edition 1.1</w:t>
      </w:r>
    </w:fldSimple>
    <w:r w:rsidR="00651F80">
      <w:t xml:space="preserve"> </w:t>
    </w:r>
    <w:fldSimple w:instr=" STYLEREF  MRN  \* MERGEFORMAT ">
      <w:r w:rsidR="004F60A5">
        <w:t>urn:mrn:iala:pub:g1164:ed1.1</w:t>
      </w:r>
    </w:fldSimple>
    <w:r w:rsidR="0060104D" w:rsidRPr="00C907DF">
      <w:tab/>
    </w:r>
    <w:r w:rsidR="0060104D">
      <w:t xml:space="preserve">P </w:t>
    </w:r>
    <w:r w:rsidR="0060104D" w:rsidRPr="00C907DF">
      <w:rPr>
        <w:rStyle w:val="Paginanummer"/>
        <w:szCs w:val="15"/>
      </w:rPr>
      <w:fldChar w:fldCharType="begin"/>
    </w:r>
    <w:r w:rsidR="0060104D" w:rsidRPr="00C907DF">
      <w:rPr>
        <w:rStyle w:val="Paginanummer"/>
        <w:szCs w:val="15"/>
      </w:rPr>
      <w:instrText xml:space="preserve">PAGE  </w:instrText>
    </w:r>
    <w:r w:rsidR="0060104D" w:rsidRPr="00C907DF">
      <w:rPr>
        <w:rStyle w:val="Paginanummer"/>
        <w:szCs w:val="15"/>
      </w:rPr>
      <w:fldChar w:fldCharType="separate"/>
    </w:r>
    <w:r w:rsidR="00274718">
      <w:rPr>
        <w:rStyle w:val="Paginanummer"/>
        <w:szCs w:val="15"/>
      </w:rPr>
      <w:t>3</w:t>
    </w:r>
    <w:r w:rsidR="0060104D" w:rsidRPr="00C907DF">
      <w:rPr>
        <w:rStyle w:val="Paginanumm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EEEAE" w14:textId="77777777" w:rsidR="00052280" w:rsidRDefault="00052280" w:rsidP="00C716E5">
    <w:pPr>
      <w:pStyle w:val="Geenafstand"/>
    </w:pPr>
  </w:p>
  <w:p w14:paraId="638C26EA" w14:textId="00B0597A" w:rsidR="0060104D" w:rsidRPr="00925B39" w:rsidRDefault="002331E4" w:rsidP="00226026">
    <w:pPr>
      <w:pStyle w:val="Footerportrait"/>
      <w:pBdr>
        <w:top w:val="single" w:sz="4" w:space="13" w:color="auto"/>
      </w:pBdr>
    </w:pPr>
    <w:fldSimple w:instr=" STYLEREF &quot;Document type&quot; \* MERGEFORMAT ">
      <w:r w:rsidR="004F60A5">
        <w:t>IALA Guideline</w:t>
      </w:r>
    </w:fldSimple>
    <w:r w:rsidR="0060104D" w:rsidRPr="00925B39">
      <w:t xml:space="preserve"> </w:t>
    </w:r>
    <w:fldSimple w:instr=" STYLEREF &quot;Document number&quot; \* MERGEFORMAT ">
      <w:r w:rsidR="004F60A5">
        <w:t>G1164</w:t>
      </w:r>
    </w:fldSimple>
    <w:r w:rsidR="0060104D" w:rsidRPr="00925B39">
      <w:t xml:space="preserve"> </w:t>
    </w:r>
    <w:fldSimple w:instr=" STYLEREF &quot;Document name&quot; \* MERGEFORMAT ">
      <w:r w:rsidR="004F60A5">
        <w:t>Management Of Maritime Resource Name Organization Identifiers</w:t>
      </w:r>
    </w:fldSimple>
    <w:r w:rsidR="0060104D" w:rsidRPr="00925B39">
      <w:tab/>
    </w:r>
  </w:p>
  <w:p w14:paraId="12BDBDB8" w14:textId="6B86ED5A" w:rsidR="0060104D" w:rsidRPr="00C907DF" w:rsidRDefault="002331E4" w:rsidP="00226026">
    <w:pPr>
      <w:pStyle w:val="Footerportrait"/>
      <w:pBdr>
        <w:top w:val="single" w:sz="4" w:space="13" w:color="auto"/>
      </w:pBdr>
    </w:pPr>
    <w:fldSimple w:instr=" STYLEREF &quot;Edition number&quot; \* MERGEFORMAT ">
      <w:r w:rsidR="004F60A5">
        <w:t>Edition 1.1</w:t>
      </w:r>
    </w:fldSimple>
    <w:r w:rsidR="005F7C2E">
      <w:t xml:space="preserve"> </w:t>
    </w:r>
    <w:fldSimple w:instr=" STYLEREF  MRN  \* MERGEFORMAT ">
      <w:r w:rsidR="004F60A5">
        <w:t>urn:mrn:iala:pub:g1164:ed1.1</w:t>
      </w:r>
    </w:fldSimple>
    <w:r w:rsidR="0060104D">
      <w:tab/>
    </w:r>
    <w:r w:rsidR="0060104D">
      <w:rPr>
        <w:rStyle w:val="Paginanummer"/>
        <w:szCs w:val="15"/>
      </w:rPr>
      <w:t xml:space="preserve">P </w:t>
    </w:r>
    <w:r w:rsidR="0060104D" w:rsidRPr="00C907DF">
      <w:rPr>
        <w:rStyle w:val="Paginanummer"/>
        <w:szCs w:val="15"/>
      </w:rPr>
      <w:fldChar w:fldCharType="begin"/>
    </w:r>
    <w:r w:rsidR="0060104D" w:rsidRPr="00C907DF">
      <w:rPr>
        <w:rStyle w:val="Paginanummer"/>
        <w:szCs w:val="15"/>
      </w:rPr>
      <w:instrText xml:space="preserve">PAGE  </w:instrText>
    </w:r>
    <w:r w:rsidR="0060104D" w:rsidRPr="00C907DF">
      <w:rPr>
        <w:rStyle w:val="Paginanummer"/>
        <w:szCs w:val="15"/>
      </w:rPr>
      <w:fldChar w:fldCharType="separate"/>
    </w:r>
    <w:r w:rsidR="00274718">
      <w:rPr>
        <w:rStyle w:val="Paginanummer"/>
        <w:szCs w:val="15"/>
      </w:rPr>
      <w:t>11</w:t>
    </w:r>
    <w:r w:rsidR="0060104D" w:rsidRPr="00C907DF">
      <w:rPr>
        <w:rStyle w:val="Paginanumm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F9D45" w14:textId="77777777" w:rsidR="00E43C50" w:rsidRDefault="00E43C50" w:rsidP="003274DB">
      <w:r>
        <w:separator/>
      </w:r>
    </w:p>
    <w:p w14:paraId="17C11DA9" w14:textId="77777777" w:rsidR="00E43C50" w:rsidRDefault="00E43C50"/>
  </w:footnote>
  <w:footnote w:type="continuationSeparator" w:id="0">
    <w:p w14:paraId="7AB166C0" w14:textId="77777777" w:rsidR="00E43C50" w:rsidRDefault="00E43C50" w:rsidP="003274DB">
      <w:r>
        <w:continuationSeparator/>
      </w:r>
    </w:p>
    <w:p w14:paraId="02BFBCCE" w14:textId="77777777" w:rsidR="00E43C50" w:rsidRDefault="00E43C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E6CBE" w14:textId="77777777" w:rsidR="0060104D" w:rsidRDefault="00000000">
    <w:pPr>
      <w:pStyle w:val="Koptekst"/>
    </w:pPr>
    <w:r>
      <w:rPr>
        <w:noProof/>
      </w:rPr>
      <w:pict w14:anchorId="726298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6" type="#_x0000_t136" alt="" style="position:absolute;margin-left:0;margin-top:0;width:449.6pt;height:269.75pt;rotation:315;z-index:-25161113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431AE" w14:textId="77777777" w:rsidR="0060104D" w:rsidRDefault="00000000">
    <w:pPr>
      <w:pStyle w:val="Koptekst"/>
    </w:pPr>
    <w:r>
      <w:rPr>
        <w:noProof/>
      </w:rPr>
      <w:pict w14:anchorId="1DC7A1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alt="" style="position:absolute;margin-left:0;margin-top:0;width:449.6pt;height:269.75pt;rotation:315;z-index:-25159270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D682C" w14:textId="43DD136B" w:rsidR="0060104D" w:rsidRPr="00667792" w:rsidRDefault="0060104D" w:rsidP="00667792">
    <w:pPr>
      <w:pStyle w:val="Koptekst"/>
    </w:pP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50A0D2DD" wp14:editId="44C641D3">
          <wp:simplePos x="0" y="0"/>
          <wp:positionH relativeFrom="page">
            <wp:posOffset>6848223</wp:posOffset>
          </wp:positionH>
          <wp:positionV relativeFrom="page">
            <wp:posOffset>264</wp:posOffset>
          </wp:positionV>
          <wp:extent cx="720000" cy="720000"/>
          <wp:effectExtent l="0" t="0" r="4445" b="4445"/>
          <wp:wrapNone/>
          <wp:docPr id="15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AC725" w14:textId="77777777" w:rsidR="0060104D" w:rsidRDefault="00000000">
    <w:pPr>
      <w:pStyle w:val="Koptekst"/>
    </w:pPr>
    <w:r>
      <w:rPr>
        <w:noProof/>
      </w:rPr>
      <w:pict w14:anchorId="44A7DD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5" type="#_x0000_t136" alt="" style="position:absolute;margin-left:0;margin-top:0;width:449.6pt;height:269.75pt;rotation:315;z-index:-251594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1D942" w14:textId="77777777" w:rsidR="0060104D" w:rsidRDefault="00000000" w:rsidP="00A87080">
    <w:pPr>
      <w:pStyle w:val="Koptekst"/>
    </w:pPr>
    <w:r>
      <w:rPr>
        <w:noProof/>
      </w:rPr>
      <w:pict w14:anchorId="79BA6F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5" type="#_x0000_t136" alt="" style="position:absolute;margin-left:0;margin-top:0;width:449.6pt;height:269.75pt;rotation:315;z-index:-25160908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0104D" w:rsidRPr="00442889">
      <w:rPr>
        <w:noProof/>
        <w:lang w:val="en-US"/>
      </w:rPr>
      <w:drawing>
        <wp:anchor distT="0" distB="0" distL="114300" distR="114300" simplePos="0" relativeHeight="251657214" behindDoc="1" locked="0" layoutInCell="1" allowOverlap="1" wp14:anchorId="628D0313" wp14:editId="56BBD996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5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E865F9" w14:textId="77777777" w:rsidR="0060104D" w:rsidRDefault="0060104D" w:rsidP="00A87080">
    <w:pPr>
      <w:pStyle w:val="Koptekst"/>
    </w:pPr>
  </w:p>
  <w:p w14:paraId="779CCAFF" w14:textId="77777777" w:rsidR="0060104D" w:rsidRDefault="0060104D" w:rsidP="00A87080">
    <w:pPr>
      <w:pStyle w:val="Koptekst"/>
    </w:pPr>
  </w:p>
  <w:p w14:paraId="55249069" w14:textId="77777777" w:rsidR="0060104D" w:rsidRDefault="0060104D" w:rsidP="008747E0">
    <w:pPr>
      <w:pStyle w:val="Koptekst"/>
    </w:pPr>
  </w:p>
  <w:p w14:paraId="76C4E070" w14:textId="77777777" w:rsidR="0060104D" w:rsidRDefault="0060104D" w:rsidP="008747E0">
    <w:pPr>
      <w:pStyle w:val="Koptekst"/>
    </w:pPr>
  </w:p>
  <w:p w14:paraId="79E30FC9" w14:textId="77777777" w:rsidR="0060104D" w:rsidRDefault="0060104D" w:rsidP="008747E0">
    <w:pPr>
      <w:pStyle w:val="Koptekst"/>
    </w:pPr>
    <w:r>
      <w:rPr>
        <w:noProof/>
        <w:lang w:val="en-US"/>
      </w:rPr>
      <w:drawing>
        <wp:anchor distT="0" distB="0" distL="114300" distR="114300" simplePos="0" relativeHeight="251656189" behindDoc="1" locked="0" layoutInCell="1" allowOverlap="1" wp14:anchorId="7F974460" wp14:editId="692724DD">
          <wp:simplePos x="0" y="0"/>
          <wp:positionH relativeFrom="page">
            <wp:posOffset>-9525</wp:posOffset>
          </wp:positionH>
          <wp:positionV relativeFrom="page">
            <wp:posOffset>1386205</wp:posOffset>
          </wp:positionV>
          <wp:extent cx="7555865" cy="2339975"/>
          <wp:effectExtent l="0" t="0" r="6985" b="3175"/>
          <wp:wrapNone/>
          <wp:docPr id="5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  <a:solidFill>
                    <a:srgbClr val="009FDF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E18FD4" w14:textId="77777777" w:rsidR="0060104D" w:rsidRDefault="0060104D" w:rsidP="008747E0">
    <w:pPr>
      <w:pStyle w:val="Koptekst"/>
    </w:pPr>
  </w:p>
  <w:p w14:paraId="66576A97" w14:textId="77777777" w:rsidR="0060104D" w:rsidRPr="00ED2A8D" w:rsidRDefault="0060104D" w:rsidP="00A87080">
    <w:pPr>
      <w:pStyle w:val="Koptekst"/>
    </w:pPr>
  </w:p>
  <w:p w14:paraId="42A113FF" w14:textId="77777777" w:rsidR="0060104D" w:rsidRPr="00ED2A8D" w:rsidRDefault="0060104D" w:rsidP="001349DB">
    <w:pPr>
      <w:pStyle w:val="Koptekst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48464" w14:textId="43F7D194" w:rsidR="0060104D" w:rsidRDefault="0060104D" w:rsidP="009037CE">
    <w:pPr>
      <w:pStyle w:val="Koptekst"/>
    </w:pPr>
    <w:r w:rsidRPr="00442889">
      <w:rPr>
        <w:noProof/>
        <w:lang w:val="en-US"/>
      </w:rPr>
      <w:drawing>
        <wp:anchor distT="0" distB="0" distL="114300" distR="114300" simplePos="0" relativeHeight="251728896" behindDoc="1" locked="0" layoutInCell="1" allowOverlap="1" wp14:anchorId="6018E886" wp14:editId="369D480E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4718">
      <w:tab/>
    </w:r>
    <w:r w:rsidR="00274718">
      <w:tab/>
    </w:r>
    <w:r w:rsidR="00274718">
      <w:tab/>
    </w:r>
    <w:r w:rsidR="00274718">
      <w:tab/>
    </w:r>
    <w:r w:rsidR="00274718">
      <w:tab/>
    </w:r>
    <w:r w:rsidR="00274718">
      <w:tab/>
    </w:r>
    <w:r w:rsidR="00274718">
      <w:tab/>
    </w:r>
    <w:r w:rsidR="00274718">
      <w:tab/>
    </w:r>
    <w:r w:rsidR="00274718">
      <w:tab/>
    </w:r>
    <w:r w:rsidR="00274718">
      <w:tab/>
    </w:r>
    <w:r w:rsidR="00274718">
      <w:tab/>
    </w:r>
  </w:p>
  <w:p w14:paraId="03A7C5D3" w14:textId="77777777" w:rsidR="0060104D" w:rsidRDefault="0060104D" w:rsidP="009037CE">
    <w:pPr>
      <w:pStyle w:val="Koptekst"/>
    </w:pPr>
  </w:p>
  <w:p w14:paraId="45F509FA" w14:textId="77777777" w:rsidR="0060104D" w:rsidRDefault="0060104D" w:rsidP="009037CE">
    <w:pPr>
      <w:pStyle w:val="Koptekst"/>
    </w:pPr>
  </w:p>
  <w:p w14:paraId="648C9AAD" w14:textId="77777777" w:rsidR="0060104D" w:rsidRDefault="0060104D" w:rsidP="009037CE">
    <w:pPr>
      <w:pStyle w:val="Koptekst"/>
    </w:pPr>
  </w:p>
  <w:p w14:paraId="0116DD68" w14:textId="77777777" w:rsidR="0060104D" w:rsidRDefault="0060104D" w:rsidP="009037CE">
    <w:pPr>
      <w:pStyle w:val="Koptekst"/>
    </w:pPr>
    <w:r>
      <w:rPr>
        <w:noProof/>
        <w:lang w:val="en-US"/>
      </w:rPr>
      <w:drawing>
        <wp:anchor distT="0" distB="0" distL="114300" distR="114300" simplePos="0" relativeHeight="251727872" behindDoc="1" locked="0" layoutInCell="1" allowOverlap="1" wp14:anchorId="4AE1FFBA" wp14:editId="5B1C56B7">
          <wp:simplePos x="0" y="0"/>
          <wp:positionH relativeFrom="page">
            <wp:posOffset>-9525</wp:posOffset>
          </wp:positionH>
          <wp:positionV relativeFrom="page">
            <wp:posOffset>1386205</wp:posOffset>
          </wp:positionV>
          <wp:extent cx="7555865" cy="2339975"/>
          <wp:effectExtent l="0" t="0" r="6985" b="3175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  <a:solidFill>
                    <a:srgbClr val="009FDF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388A3D" w14:textId="77777777" w:rsidR="0060104D" w:rsidRDefault="0060104D" w:rsidP="009037CE">
    <w:pPr>
      <w:pStyle w:val="Koptekst"/>
    </w:pPr>
  </w:p>
  <w:p w14:paraId="451C2D7D" w14:textId="77777777" w:rsidR="0060104D" w:rsidRPr="00ED2A8D" w:rsidRDefault="0060104D" w:rsidP="009037CE">
    <w:pPr>
      <w:pStyle w:val="Koptekst"/>
    </w:pPr>
  </w:p>
  <w:p w14:paraId="6509E5DB" w14:textId="77777777" w:rsidR="0060104D" w:rsidRPr="00ED2A8D" w:rsidRDefault="0060104D" w:rsidP="009037CE">
    <w:pPr>
      <w:pStyle w:val="Koptekst"/>
      <w:spacing w:line="360" w:lineRule="exact"/>
    </w:pPr>
  </w:p>
  <w:p w14:paraId="47C3ED68" w14:textId="77777777" w:rsidR="0060104D" w:rsidRDefault="0060104D">
    <w:pPr>
      <w:pStyle w:val="Kopteks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A2F5F" w14:textId="77777777" w:rsidR="0060104D" w:rsidRDefault="00000000">
    <w:pPr>
      <w:pStyle w:val="Koptekst"/>
    </w:pPr>
    <w:r>
      <w:rPr>
        <w:noProof/>
      </w:rPr>
      <w:pict w14:anchorId="0A78EB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3" type="#_x0000_t136" alt="" style="position:absolute;margin-left:0;margin-top:0;width:449.6pt;height:269.75pt;rotation:315;z-index:-2516049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AD615" w14:textId="4E0253B3" w:rsidR="0060104D" w:rsidRPr="00ED2A8D" w:rsidRDefault="0060104D" w:rsidP="0010529E">
    <w:pPr>
      <w:pStyle w:val="Koptekst"/>
      <w:tabs>
        <w:tab w:val="right" w:pos="10205"/>
      </w:tabs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563AF470" wp14:editId="2EC04A46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5673C6D5" w14:textId="77777777" w:rsidR="0060104D" w:rsidRPr="00ED2A8D" w:rsidRDefault="0060104D" w:rsidP="008747E0">
    <w:pPr>
      <w:pStyle w:val="Koptekst"/>
    </w:pPr>
  </w:p>
  <w:p w14:paraId="329FC61A" w14:textId="77777777" w:rsidR="0060104D" w:rsidRDefault="0060104D" w:rsidP="008747E0">
    <w:pPr>
      <w:pStyle w:val="Koptekst"/>
    </w:pPr>
  </w:p>
  <w:p w14:paraId="367F9C6D" w14:textId="77777777" w:rsidR="0060104D" w:rsidRDefault="0060104D" w:rsidP="008747E0">
    <w:pPr>
      <w:pStyle w:val="Koptekst"/>
    </w:pPr>
  </w:p>
  <w:p w14:paraId="58A0D84A" w14:textId="77777777" w:rsidR="0060104D" w:rsidRDefault="0060104D" w:rsidP="008747E0">
    <w:pPr>
      <w:pStyle w:val="Koptekst"/>
    </w:pPr>
  </w:p>
  <w:p w14:paraId="2D966ECB" w14:textId="77777777" w:rsidR="0060104D" w:rsidRPr="00441393" w:rsidRDefault="0060104D" w:rsidP="00441393">
    <w:pPr>
      <w:pStyle w:val="Contents"/>
    </w:pPr>
    <w:r>
      <w:t>DOCUMENT REVISION</w:t>
    </w:r>
  </w:p>
  <w:p w14:paraId="7F252866" w14:textId="77777777" w:rsidR="0060104D" w:rsidRPr="00ED2A8D" w:rsidRDefault="0060104D" w:rsidP="008747E0">
    <w:pPr>
      <w:pStyle w:val="Koptekst"/>
    </w:pPr>
  </w:p>
  <w:p w14:paraId="4F8BDC45" w14:textId="77777777" w:rsidR="0060104D" w:rsidRPr="00AC33A2" w:rsidRDefault="0060104D" w:rsidP="0078486B">
    <w:pPr>
      <w:pStyle w:val="Koptekst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581D3" w14:textId="77777777" w:rsidR="0060104D" w:rsidRDefault="00000000">
    <w:pPr>
      <w:pStyle w:val="Koptekst"/>
    </w:pPr>
    <w:r>
      <w:rPr>
        <w:noProof/>
      </w:rPr>
      <w:pict w14:anchorId="713917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1" type="#_x0000_t136" alt="" style="position:absolute;margin-left:0;margin-top:0;width:449.6pt;height:269.75pt;rotation:315;z-index:-2516070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8E761" w14:textId="77777777" w:rsidR="0060104D" w:rsidRDefault="00000000">
    <w:pPr>
      <w:pStyle w:val="Koptekst"/>
    </w:pPr>
    <w:r>
      <w:rPr>
        <w:noProof/>
      </w:rPr>
      <w:pict w14:anchorId="7BDD2A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0" type="#_x0000_t136" alt="" style="position:absolute;margin-left:0;margin-top:0;width:449.6pt;height:269.75pt;rotation:315;z-index:-25159884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8FBB2" w14:textId="77777777" w:rsidR="0060104D" w:rsidRPr="00ED2A8D" w:rsidRDefault="00000000" w:rsidP="008747E0">
    <w:pPr>
      <w:pStyle w:val="Koptekst"/>
    </w:pPr>
    <w:r>
      <w:rPr>
        <w:noProof/>
      </w:rPr>
      <w:pict w14:anchorId="3F6798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9" type="#_x0000_t136" alt="" style="position:absolute;margin-left:0;margin-top:0;width:449.6pt;height:269.75pt;rotation:315;z-index:-2515968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0104D">
      <w:rPr>
        <w:noProof/>
        <w:lang w:val="en-US"/>
      </w:rPr>
      <w:drawing>
        <wp:anchor distT="0" distB="0" distL="114300" distR="114300" simplePos="0" relativeHeight="251653632" behindDoc="1" locked="0" layoutInCell="1" allowOverlap="1" wp14:anchorId="2F78445D" wp14:editId="33E3754F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CC84A6" w14:textId="77777777" w:rsidR="0060104D" w:rsidRPr="00ED2A8D" w:rsidRDefault="0060104D" w:rsidP="008747E0">
    <w:pPr>
      <w:pStyle w:val="Koptekst"/>
    </w:pPr>
  </w:p>
  <w:p w14:paraId="2109BBDC" w14:textId="77777777" w:rsidR="0060104D" w:rsidRDefault="0060104D" w:rsidP="008747E0">
    <w:pPr>
      <w:pStyle w:val="Koptekst"/>
    </w:pPr>
  </w:p>
  <w:p w14:paraId="0D789B73" w14:textId="77777777" w:rsidR="0060104D" w:rsidRDefault="0060104D" w:rsidP="008747E0">
    <w:pPr>
      <w:pStyle w:val="Koptekst"/>
    </w:pPr>
  </w:p>
  <w:p w14:paraId="66F04AEA" w14:textId="77777777" w:rsidR="0060104D" w:rsidRDefault="0060104D" w:rsidP="008747E0">
    <w:pPr>
      <w:pStyle w:val="Koptekst"/>
    </w:pPr>
  </w:p>
  <w:p w14:paraId="2B76DF6E" w14:textId="77777777" w:rsidR="0060104D" w:rsidRPr="00441393" w:rsidRDefault="0060104D" w:rsidP="00441393">
    <w:pPr>
      <w:pStyle w:val="Contents"/>
    </w:pPr>
    <w:r>
      <w:t>CONTENTS</w:t>
    </w:r>
  </w:p>
  <w:p w14:paraId="0A66526F" w14:textId="77777777" w:rsidR="0060104D" w:rsidRDefault="0060104D" w:rsidP="0078486B">
    <w:pPr>
      <w:pStyle w:val="Koptekst"/>
      <w:spacing w:line="140" w:lineRule="exact"/>
    </w:pPr>
  </w:p>
  <w:p w14:paraId="12752D24" w14:textId="77777777" w:rsidR="0060104D" w:rsidRPr="00AC33A2" w:rsidRDefault="0060104D" w:rsidP="0078486B">
    <w:pPr>
      <w:pStyle w:val="Koptekst"/>
      <w:spacing w:line="140" w:lineRule="exac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7E5F" w14:textId="4A51EC25" w:rsidR="0060104D" w:rsidRPr="00ED2A8D" w:rsidRDefault="0060104D" w:rsidP="00C716E5">
    <w:pPr>
      <w:pStyle w:val="Koptekst"/>
    </w:pPr>
    <w:r>
      <w:rPr>
        <w:noProof/>
        <w:lang w:val="en-US"/>
      </w:rPr>
      <w:drawing>
        <wp:anchor distT="0" distB="0" distL="114300" distR="114300" simplePos="0" relativeHeight="251661824" behindDoc="1" locked="0" layoutInCell="1" allowOverlap="1" wp14:anchorId="110965A3" wp14:editId="308CE938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2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55C6B2" w14:textId="77777777" w:rsidR="0060104D" w:rsidRPr="00ED2A8D" w:rsidRDefault="0060104D" w:rsidP="00C716E5">
    <w:pPr>
      <w:pStyle w:val="Koptekst"/>
    </w:pPr>
  </w:p>
  <w:p w14:paraId="05B47FBF" w14:textId="77777777" w:rsidR="0060104D" w:rsidRDefault="0060104D" w:rsidP="00C716E5">
    <w:pPr>
      <w:pStyle w:val="Koptekst"/>
    </w:pPr>
  </w:p>
  <w:p w14:paraId="78957722" w14:textId="77777777" w:rsidR="0060104D" w:rsidRDefault="0060104D" w:rsidP="00C716E5">
    <w:pPr>
      <w:pStyle w:val="Koptekst"/>
    </w:pPr>
  </w:p>
  <w:p w14:paraId="19084EC3" w14:textId="77777777" w:rsidR="0060104D" w:rsidRDefault="0060104D" w:rsidP="00C716E5">
    <w:pPr>
      <w:pStyle w:val="Koptekst"/>
    </w:pPr>
  </w:p>
  <w:p w14:paraId="6EC2489B" w14:textId="77777777" w:rsidR="0060104D" w:rsidRPr="00441393" w:rsidRDefault="0060104D" w:rsidP="00C716E5">
    <w:pPr>
      <w:pStyle w:val="Contents"/>
    </w:pPr>
    <w:r>
      <w:t>CONTENTS</w:t>
    </w:r>
  </w:p>
  <w:p w14:paraId="2E68643C" w14:textId="77777777" w:rsidR="0060104D" w:rsidRPr="00ED2A8D" w:rsidRDefault="0060104D" w:rsidP="00C716E5">
    <w:pPr>
      <w:pStyle w:val="Koptekst"/>
    </w:pPr>
  </w:p>
  <w:p w14:paraId="75DA2A6F" w14:textId="77777777" w:rsidR="0060104D" w:rsidRPr="00AC33A2" w:rsidRDefault="0060104D" w:rsidP="00C716E5">
    <w:pPr>
      <w:pStyle w:val="Koptekst"/>
      <w:spacing w:line="140" w:lineRule="exact"/>
    </w:pPr>
  </w:p>
  <w:p w14:paraId="4D9ADFF5" w14:textId="77777777" w:rsidR="0060104D" w:rsidRDefault="0060104D">
    <w:pPr>
      <w:pStyle w:val="Koptekst"/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 wp14:anchorId="28DBDC5E" wp14:editId="15A1BF85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1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2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C272A34"/>
    <w:multiLevelType w:val="hybridMultilevel"/>
    <w:tmpl w:val="96B292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54A4879"/>
    <w:multiLevelType w:val="multilevel"/>
    <w:tmpl w:val="04090023"/>
    <w:styleLink w:val="Artikelsectie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5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7AB4D84"/>
    <w:multiLevelType w:val="multilevel"/>
    <w:tmpl w:val="FFDC463E"/>
    <w:lvl w:ilvl="0">
      <w:start w:val="1"/>
      <w:numFmt w:val="decimal"/>
      <w:pStyle w:val="Kop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Kop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29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430764">
    <w:abstractNumId w:val="23"/>
  </w:num>
  <w:num w:numId="2" w16cid:durableId="1414857232">
    <w:abstractNumId w:val="31"/>
  </w:num>
  <w:num w:numId="3" w16cid:durableId="1205099124">
    <w:abstractNumId w:val="10"/>
  </w:num>
  <w:num w:numId="4" w16cid:durableId="1811944562">
    <w:abstractNumId w:val="18"/>
  </w:num>
  <w:num w:numId="5" w16cid:durableId="1222474304">
    <w:abstractNumId w:val="11"/>
  </w:num>
  <w:num w:numId="6" w16cid:durableId="1681200211">
    <w:abstractNumId w:val="16"/>
  </w:num>
  <w:num w:numId="7" w16cid:durableId="778790931">
    <w:abstractNumId w:val="22"/>
  </w:num>
  <w:num w:numId="8" w16cid:durableId="1400664319">
    <w:abstractNumId w:val="9"/>
  </w:num>
  <w:num w:numId="9" w16cid:durableId="1555432442">
    <w:abstractNumId w:val="15"/>
  </w:num>
  <w:num w:numId="10" w16cid:durableId="109278083">
    <w:abstractNumId w:val="7"/>
  </w:num>
  <w:num w:numId="11" w16cid:durableId="138764979">
    <w:abstractNumId w:val="27"/>
  </w:num>
  <w:num w:numId="12" w16cid:durableId="83961778">
    <w:abstractNumId w:val="29"/>
  </w:num>
  <w:num w:numId="13" w16cid:durableId="683673370">
    <w:abstractNumId w:val="12"/>
  </w:num>
  <w:num w:numId="14" w16cid:durableId="1201746098">
    <w:abstractNumId w:val="30"/>
  </w:num>
  <w:num w:numId="15" w16cid:durableId="2061008294">
    <w:abstractNumId w:val="14"/>
  </w:num>
  <w:num w:numId="16" w16cid:durableId="1127311021">
    <w:abstractNumId w:val="26"/>
  </w:num>
  <w:num w:numId="17" w16cid:durableId="836267731">
    <w:abstractNumId w:val="21"/>
  </w:num>
  <w:num w:numId="18" w16cid:durableId="1582107113">
    <w:abstractNumId w:val="8"/>
  </w:num>
  <w:num w:numId="19" w16cid:durableId="1546405948">
    <w:abstractNumId w:val="2"/>
  </w:num>
  <w:num w:numId="20" w16cid:durableId="149370858">
    <w:abstractNumId w:val="6"/>
  </w:num>
  <w:num w:numId="21" w16cid:durableId="1562328822">
    <w:abstractNumId w:val="5"/>
  </w:num>
  <w:num w:numId="22" w16cid:durableId="974601747">
    <w:abstractNumId w:val="4"/>
  </w:num>
  <w:num w:numId="23" w16cid:durableId="1023047059">
    <w:abstractNumId w:val="3"/>
  </w:num>
  <w:num w:numId="24" w16cid:durableId="1830291788">
    <w:abstractNumId w:val="1"/>
  </w:num>
  <w:num w:numId="25" w16cid:durableId="31879908">
    <w:abstractNumId w:val="0"/>
  </w:num>
  <w:num w:numId="26" w16cid:durableId="2093121009">
    <w:abstractNumId w:val="27"/>
  </w:num>
  <w:num w:numId="27" w16cid:durableId="25258615">
    <w:abstractNumId w:val="25"/>
  </w:num>
  <w:num w:numId="28" w16cid:durableId="54477933">
    <w:abstractNumId w:val="23"/>
  </w:num>
  <w:num w:numId="29" w16cid:durableId="956984806">
    <w:abstractNumId w:val="31"/>
  </w:num>
  <w:num w:numId="30" w16cid:durableId="754976662">
    <w:abstractNumId w:val="29"/>
  </w:num>
  <w:num w:numId="31" w16cid:durableId="2110157030">
    <w:abstractNumId w:val="30"/>
  </w:num>
  <w:num w:numId="32" w16cid:durableId="641623299">
    <w:abstractNumId w:val="28"/>
  </w:num>
  <w:num w:numId="33" w16cid:durableId="983969943">
    <w:abstractNumId w:val="28"/>
  </w:num>
  <w:num w:numId="34" w16cid:durableId="1043602736">
    <w:abstractNumId w:val="27"/>
  </w:num>
  <w:num w:numId="35" w16cid:durableId="1405644868">
    <w:abstractNumId w:val="27"/>
  </w:num>
  <w:num w:numId="36" w16cid:durableId="1055540700">
    <w:abstractNumId w:val="27"/>
  </w:num>
  <w:num w:numId="37" w16cid:durableId="1645503291">
    <w:abstractNumId w:val="27"/>
  </w:num>
  <w:num w:numId="38" w16cid:durableId="501512562">
    <w:abstractNumId w:val="27"/>
  </w:num>
  <w:num w:numId="39" w16cid:durableId="146626995">
    <w:abstractNumId w:val="20"/>
  </w:num>
  <w:num w:numId="40" w16cid:durableId="14794967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73683772">
    <w:abstractNumId w:val="19"/>
  </w:num>
  <w:num w:numId="42" w16cid:durableId="7629951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527810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63603831">
    <w:abstractNumId w:val="17"/>
  </w:num>
  <w:num w:numId="45" w16cid:durableId="1293290086">
    <w:abstractNumId w:val="23"/>
  </w:num>
  <w:num w:numId="46" w16cid:durableId="751511082">
    <w:abstractNumId w:val="13"/>
  </w:num>
  <w:num w:numId="47" w16cid:durableId="1120370451">
    <w:abstractNumId w:val="23"/>
  </w:num>
  <w:num w:numId="48" w16cid:durableId="88039443">
    <w:abstractNumId w:val="24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bben, Martijn">
    <w15:presenceInfo w15:providerId="AD" w15:userId="S::m.ebben@portofrotterdam.com::ea16ff9d-e2ba-4bd5-89e7-51b347ca6b4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hideSpellingErrors/>
  <w:hideGrammaticalError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AU" w:vendorID="64" w:dllVersion="6" w:nlCheck="1" w:checkStyle="0"/>
  <w:activeWritingStyle w:appName="MSWord" w:lang="en-CA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GB" w:vendorID="2" w:dllVersion="6" w:checkStyle="0"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yMDExNje2MLSwNDNX0lEKTi0uzszPAykwqwUAWsl5XywAAAA="/>
  </w:docVars>
  <w:rsids>
    <w:rsidRoot w:val="009037CE"/>
    <w:rsid w:val="00001616"/>
    <w:rsid w:val="0000248E"/>
    <w:rsid w:val="0001616D"/>
    <w:rsid w:val="00016839"/>
    <w:rsid w:val="000174F9"/>
    <w:rsid w:val="000249C2"/>
    <w:rsid w:val="000258F6"/>
    <w:rsid w:val="00027B36"/>
    <w:rsid w:val="0003449E"/>
    <w:rsid w:val="00035E1F"/>
    <w:rsid w:val="000379A7"/>
    <w:rsid w:val="00040EB8"/>
    <w:rsid w:val="000418CA"/>
    <w:rsid w:val="0004255E"/>
    <w:rsid w:val="00047DBA"/>
    <w:rsid w:val="00050F02"/>
    <w:rsid w:val="0005129B"/>
    <w:rsid w:val="00051724"/>
    <w:rsid w:val="00052280"/>
    <w:rsid w:val="0005449E"/>
    <w:rsid w:val="00054C7D"/>
    <w:rsid w:val="00055938"/>
    <w:rsid w:val="00057B6D"/>
    <w:rsid w:val="0006187F"/>
    <w:rsid w:val="00061A7B"/>
    <w:rsid w:val="00062874"/>
    <w:rsid w:val="00082C85"/>
    <w:rsid w:val="00082DFD"/>
    <w:rsid w:val="0008393F"/>
    <w:rsid w:val="00084AB7"/>
    <w:rsid w:val="0008654C"/>
    <w:rsid w:val="000904ED"/>
    <w:rsid w:val="00091545"/>
    <w:rsid w:val="0009165E"/>
    <w:rsid w:val="00094394"/>
    <w:rsid w:val="000A0AF5"/>
    <w:rsid w:val="000A27A8"/>
    <w:rsid w:val="000A59C0"/>
    <w:rsid w:val="000A78A9"/>
    <w:rsid w:val="000B2356"/>
    <w:rsid w:val="000B577B"/>
    <w:rsid w:val="000C2133"/>
    <w:rsid w:val="000C2857"/>
    <w:rsid w:val="000C2D5D"/>
    <w:rsid w:val="000C711B"/>
    <w:rsid w:val="000C7DF3"/>
    <w:rsid w:val="000D14CE"/>
    <w:rsid w:val="000D1D15"/>
    <w:rsid w:val="000D2431"/>
    <w:rsid w:val="000D362C"/>
    <w:rsid w:val="000D76B7"/>
    <w:rsid w:val="000E0EC6"/>
    <w:rsid w:val="000E34D3"/>
    <w:rsid w:val="000E3954"/>
    <w:rsid w:val="000E3E52"/>
    <w:rsid w:val="000F0F9F"/>
    <w:rsid w:val="000F22C4"/>
    <w:rsid w:val="000F3F43"/>
    <w:rsid w:val="000F58ED"/>
    <w:rsid w:val="0010529E"/>
    <w:rsid w:val="00105D29"/>
    <w:rsid w:val="00110D25"/>
    <w:rsid w:val="00113D5B"/>
    <w:rsid w:val="00113F8F"/>
    <w:rsid w:val="00121616"/>
    <w:rsid w:val="001236B5"/>
    <w:rsid w:val="001239A5"/>
    <w:rsid w:val="001275E7"/>
    <w:rsid w:val="001349DB"/>
    <w:rsid w:val="00134B86"/>
    <w:rsid w:val="00135AEB"/>
    <w:rsid w:val="00136E58"/>
    <w:rsid w:val="0014060A"/>
    <w:rsid w:val="00147755"/>
    <w:rsid w:val="001535C6"/>
    <w:rsid w:val="001540E8"/>
    <w:rsid w:val="001547F9"/>
    <w:rsid w:val="001607D8"/>
    <w:rsid w:val="00161325"/>
    <w:rsid w:val="00161401"/>
    <w:rsid w:val="00162612"/>
    <w:rsid w:val="00162C57"/>
    <w:rsid w:val="001635F3"/>
    <w:rsid w:val="00176BB8"/>
    <w:rsid w:val="0017728C"/>
    <w:rsid w:val="00182B9C"/>
    <w:rsid w:val="00184427"/>
    <w:rsid w:val="00186FED"/>
    <w:rsid w:val="001875B1"/>
    <w:rsid w:val="00191120"/>
    <w:rsid w:val="0019173E"/>
    <w:rsid w:val="00195727"/>
    <w:rsid w:val="001A2DCA"/>
    <w:rsid w:val="001A73B9"/>
    <w:rsid w:val="001B2A35"/>
    <w:rsid w:val="001B339A"/>
    <w:rsid w:val="001B60A6"/>
    <w:rsid w:val="001B7128"/>
    <w:rsid w:val="001C2971"/>
    <w:rsid w:val="001C650B"/>
    <w:rsid w:val="001C72B5"/>
    <w:rsid w:val="001C77FB"/>
    <w:rsid w:val="001D11AC"/>
    <w:rsid w:val="001D1845"/>
    <w:rsid w:val="001D2E7A"/>
    <w:rsid w:val="001D3992"/>
    <w:rsid w:val="001D4177"/>
    <w:rsid w:val="001D4A3E"/>
    <w:rsid w:val="001D6619"/>
    <w:rsid w:val="001E32E5"/>
    <w:rsid w:val="001E3AEE"/>
    <w:rsid w:val="001E416D"/>
    <w:rsid w:val="001F4EF8"/>
    <w:rsid w:val="001F574E"/>
    <w:rsid w:val="001F5AB1"/>
    <w:rsid w:val="001F79C9"/>
    <w:rsid w:val="00200579"/>
    <w:rsid w:val="00201337"/>
    <w:rsid w:val="002022EA"/>
    <w:rsid w:val="002044E9"/>
    <w:rsid w:val="00205B17"/>
    <w:rsid w:val="00205D9B"/>
    <w:rsid w:val="00207B97"/>
    <w:rsid w:val="002115A6"/>
    <w:rsid w:val="00213436"/>
    <w:rsid w:val="00214033"/>
    <w:rsid w:val="002176C4"/>
    <w:rsid w:val="002204DA"/>
    <w:rsid w:val="0022371A"/>
    <w:rsid w:val="00224DAB"/>
    <w:rsid w:val="0022582A"/>
    <w:rsid w:val="00226026"/>
    <w:rsid w:val="002331E4"/>
    <w:rsid w:val="00237785"/>
    <w:rsid w:val="002406D3"/>
    <w:rsid w:val="00246546"/>
    <w:rsid w:val="002505E9"/>
    <w:rsid w:val="00251FB9"/>
    <w:rsid w:val="002520AD"/>
    <w:rsid w:val="00255FD9"/>
    <w:rsid w:val="0025660A"/>
    <w:rsid w:val="00257DF8"/>
    <w:rsid w:val="00257E4A"/>
    <w:rsid w:val="0026038D"/>
    <w:rsid w:val="00262903"/>
    <w:rsid w:val="00263D78"/>
    <w:rsid w:val="0026634D"/>
    <w:rsid w:val="00270CC2"/>
    <w:rsid w:val="0027175D"/>
    <w:rsid w:val="002735DD"/>
    <w:rsid w:val="00274718"/>
    <w:rsid w:val="00274B97"/>
    <w:rsid w:val="0027683F"/>
    <w:rsid w:val="0028128A"/>
    <w:rsid w:val="002833C9"/>
    <w:rsid w:val="00286250"/>
    <w:rsid w:val="00290909"/>
    <w:rsid w:val="00296AE1"/>
    <w:rsid w:val="0029793F"/>
    <w:rsid w:val="002A1C42"/>
    <w:rsid w:val="002A617C"/>
    <w:rsid w:val="002A6DDF"/>
    <w:rsid w:val="002A71CF"/>
    <w:rsid w:val="002B3E9D"/>
    <w:rsid w:val="002B574E"/>
    <w:rsid w:val="002C1E38"/>
    <w:rsid w:val="002C77F4"/>
    <w:rsid w:val="002D0869"/>
    <w:rsid w:val="002D78FE"/>
    <w:rsid w:val="002E4993"/>
    <w:rsid w:val="002E560E"/>
    <w:rsid w:val="002E5BAC"/>
    <w:rsid w:val="002E6010"/>
    <w:rsid w:val="002E642F"/>
    <w:rsid w:val="002E7635"/>
    <w:rsid w:val="002F2576"/>
    <w:rsid w:val="002F265A"/>
    <w:rsid w:val="002F3B40"/>
    <w:rsid w:val="00301AFD"/>
    <w:rsid w:val="003032C4"/>
    <w:rsid w:val="0030413F"/>
    <w:rsid w:val="00305EFE"/>
    <w:rsid w:val="00311AD5"/>
    <w:rsid w:val="00312782"/>
    <w:rsid w:val="00313B4B"/>
    <w:rsid w:val="00313D85"/>
    <w:rsid w:val="00314037"/>
    <w:rsid w:val="00315CE3"/>
    <w:rsid w:val="0031629B"/>
    <w:rsid w:val="00317F49"/>
    <w:rsid w:val="003251FE"/>
    <w:rsid w:val="00325D9A"/>
    <w:rsid w:val="003274DB"/>
    <w:rsid w:val="003276DE"/>
    <w:rsid w:val="00327FBF"/>
    <w:rsid w:val="00332A7B"/>
    <w:rsid w:val="003343E0"/>
    <w:rsid w:val="00335E40"/>
    <w:rsid w:val="00341E4A"/>
    <w:rsid w:val="00344408"/>
    <w:rsid w:val="00345E37"/>
    <w:rsid w:val="00346AEC"/>
    <w:rsid w:val="00347F3E"/>
    <w:rsid w:val="00350A92"/>
    <w:rsid w:val="00356472"/>
    <w:rsid w:val="003621C3"/>
    <w:rsid w:val="00362816"/>
    <w:rsid w:val="0036382D"/>
    <w:rsid w:val="00366465"/>
    <w:rsid w:val="00380350"/>
    <w:rsid w:val="00380B4E"/>
    <w:rsid w:val="00380F88"/>
    <w:rsid w:val="003816E4"/>
    <w:rsid w:val="00381F7A"/>
    <w:rsid w:val="00382C28"/>
    <w:rsid w:val="0038597C"/>
    <w:rsid w:val="0039131E"/>
    <w:rsid w:val="003A04A6"/>
    <w:rsid w:val="003A6A32"/>
    <w:rsid w:val="003A7633"/>
    <w:rsid w:val="003A7759"/>
    <w:rsid w:val="003A7F6E"/>
    <w:rsid w:val="003B03EA"/>
    <w:rsid w:val="003B57CD"/>
    <w:rsid w:val="003B76F0"/>
    <w:rsid w:val="003C138B"/>
    <w:rsid w:val="003C31DC"/>
    <w:rsid w:val="003C713D"/>
    <w:rsid w:val="003C7BA1"/>
    <w:rsid w:val="003C7C34"/>
    <w:rsid w:val="003D0F37"/>
    <w:rsid w:val="003D2A7A"/>
    <w:rsid w:val="003D3B40"/>
    <w:rsid w:val="003D46B7"/>
    <w:rsid w:val="003D5150"/>
    <w:rsid w:val="003F1C3A"/>
    <w:rsid w:val="003F292F"/>
    <w:rsid w:val="003F4DE4"/>
    <w:rsid w:val="003F70D2"/>
    <w:rsid w:val="004035E5"/>
    <w:rsid w:val="00414698"/>
    <w:rsid w:val="00415649"/>
    <w:rsid w:val="00424C41"/>
    <w:rsid w:val="0042565E"/>
    <w:rsid w:val="00432C05"/>
    <w:rsid w:val="00435519"/>
    <w:rsid w:val="00440379"/>
    <w:rsid w:val="00441393"/>
    <w:rsid w:val="004441F8"/>
    <w:rsid w:val="00447CF0"/>
    <w:rsid w:val="00456DE1"/>
    <w:rsid w:val="00456F10"/>
    <w:rsid w:val="00462095"/>
    <w:rsid w:val="00463B48"/>
    <w:rsid w:val="0046464D"/>
    <w:rsid w:val="00474746"/>
    <w:rsid w:val="00476942"/>
    <w:rsid w:val="00477D62"/>
    <w:rsid w:val="00481C27"/>
    <w:rsid w:val="004850B4"/>
    <w:rsid w:val="004853AA"/>
    <w:rsid w:val="00485B1D"/>
    <w:rsid w:val="0048669F"/>
    <w:rsid w:val="004871A2"/>
    <w:rsid w:val="004908B8"/>
    <w:rsid w:val="0049150F"/>
    <w:rsid w:val="00492A8D"/>
    <w:rsid w:val="00493B3C"/>
    <w:rsid w:val="004944C8"/>
    <w:rsid w:val="00495DDA"/>
    <w:rsid w:val="004A0EBF"/>
    <w:rsid w:val="004A3751"/>
    <w:rsid w:val="004A4EC4"/>
    <w:rsid w:val="004A4F19"/>
    <w:rsid w:val="004B5FF0"/>
    <w:rsid w:val="004B744B"/>
    <w:rsid w:val="004C0C7E"/>
    <w:rsid w:val="004C0E4B"/>
    <w:rsid w:val="004C7112"/>
    <w:rsid w:val="004C74C0"/>
    <w:rsid w:val="004D4109"/>
    <w:rsid w:val="004D6C87"/>
    <w:rsid w:val="004E0BBB"/>
    <w:rsid w:val="004E1D57"/>
    <w:rsid w:val="004E2F16"/>
    <w:rsid w:val="004F2AA4"/>
    <w:rsid w:val="004F3731"/>
    <w:rsid w:val="004F4AAE"/>
    <w:rsid w:val="004F5930"/>
    <w:rsid w:val="004F60A5"/>
    <w:rsid w:val="004F6196"/>
    <w:rsid w:val="00503044"/>
    <w:rsid w:val="005051B1"/>
    <w:rsid w:val="00505AA1"/>
    <w:rsid w:val="00506E3F"/>
    <w:rsid w:val="00523666"/>
    <w:rsid w:val="005258FB"/>
    <w:rsid w:val="00525922"/>
    <w:rsid w:val="00526234"/>
    <w:rsid w:val="00526456"/>
    <w:rsid w:val="00534F34"/>
    <w:rsid w:val="0053692E"/>
    <w:rsid w:val="005378A6"/>
    <w:rsid w:val="00540D36"/>
    <w:rsid w:val="00541ED1"/>
    <w:rsid w:val="00547837"/>
    <w:rsid w:val="00553FE0"/>
    <w:rsid w:val="00557434"/>
    <w:rsid w:val="00574ADC"/>
    <w:rsid w:val="005805D2"/>
    <w:rsid w:val="00581239"/>
    <w:rsid w:val="00586C48"/>
    <w:rsid w:val="00586C66"/>
    <w:rsid w:val="00593EFC"/>
    <w:rsid w:val="00595415"/>
    <w:rsid w:val="00597224"/>
    <w:rsid w:val="00597652"/>
    <w:rsid w:val="005A0703"/>
    <w:rsid w:val="005A080B"/>
    <w:rsid w:val="005A24E8"/>
    <w:rsid w:val="005A7AFA"/>
    <w:rsid w:val="005B12A5"/>
    <w:rsid w:val="005C161A"/>
    <w:rsid w:val="005C1BCB"/>
    <w:rsid w:val="005C2312"/>
    <w:rsid w:val="005C4735"/>
    <w:rsid w:val="005C5C63"/>
    <w:rsid w:val="005D03E9"/>
    <w:rsid w:val="005D304B"/>
    <w:rsid w:val="005D329D"/>
    <w:rsid w:val="005D3920"/>
    <w:rsid w:val="005D6E5D"/>
    <w:rsid w:val="005E091A"/>
    <w:rsid w:val="005E1034"/>
    <w:rsid w:val="005E3989"/>
    <w:rsid w:val="005E4659"/>
    <w:rsid w:val="005E5AB7"/>
    <w:rsid w:val="005E657A"/>
    <w:rsid w:val="005E7063"/>
    <w:rsid w:val="005F1314"/>
    <w:rsid w:val="005F1386"/>
    <w:rsid w:val="005F17C2"/>
    <w:rsid w:val="005F2B23"/>
    <w:rsid w:val="005F608E"/>
    <w:rsid w:val="005F6A30"/>
    <w:rsid w:val="005F7025"/>
    <w:rsid w:val="005F7657"/>
    <w:rsid w:val="005F7C2E"/>
    <w:rsid w:val="00600C2B"/>
    <w:rsid w:val="0060104D"/>
    <w:rsid w:val="006113D4"/>
    <w:rsid w:val="006127AC"/>
    <w:rsid w:val="00622C26"/>
    <w:rsid w:val="00634A78"/>
    <w:rsid w:val="00641237"/>
    <w:rsid w:val="00641794"/>
    <w:rsid w:val="00642025"/>
    <w:rsid w:val="00642ECC"/>
    <w:rsid w:val="00646AFD"/>
    <w:rsid w:val="00646E87"/>
    <w:rsid w:val="006505A9"/>
    <w:rsid w:val="0065107F"/>
    <w:rsid w:val="00651F80"/>
    <w:rsid w:val="00661946"/>
    <w:rsid w:val="00664D43"/>
    <w:rsid w:val="00666061"/>
    <w:rsid w:val="00667424"/>
    <w:rsid w:val="00667792"/>
    <w:rsid w:val="00671677"/>
    <w:rsid w:val="006744D8"/>
    <w:rsid w:val="006750F2"/>
    <w:rsid w:val="006752D6"/>
    <w:rsid w:val="00675E02"/>
    <w:rsid w:val="006766E4"/>
    <w:rsid w:val="006771A3"/>
    <w:rsid w:val="0068553C"/>
    <w:rsid w:val="00685F34"/>
    <w:rsid w:val="006919F8"/>
    <w:rsid w:val="00693B1F"/>
    <w:rsid w:val="00695656"/>
    <w:rsid w:val="006975A8"/>
    <w:rsid w:val="006A1012"/>
    <w:rsid w:val="006B54CC"/>
    <w:rsid w:val="006C052E"/>
    <w:rsid w:val="006C0EBF"/>
    <w:rsid w:val="006C1376"/>
    <w:rsid w:val="006C48F9"/>
    <w:rsid w:val="006D0EC0"/>
    <w:rsid w:val="006D78E2"/>
    <w:rsid w:val="006E0E7D"/>
    <w:rsid w:val="006E10BF"/>
    <w:rsid w:val="006F1C14"/>
    <w:rsid w:val="006F4B80"/>
    <w:rsid w:val="00700476"/>
    <w:rsid w:val="00703A6A"/>
    <w:rsid w:val="00722236"/>
    <w:rsid w:val="00723824"/>
    <w:rsid w:val="00725CCA"/>
    <w:rsid w:val="0072737A"/>
    <w:rsid w:val="00727EE4"/>
    <w:rsid w:val="007311E7"/>
    <w:rsid w:val="00731DEE"/>
    <w:rsid w:val="00734115"/>
    <w:rsid w:val="00734BC6"/>
    <w:rsid w:val="0074084C"/>
    <w:rsid w:val="007541D3"/>
    <w:rsid w:val="007577D7"/>
    <w:rsid w:val="00760004"/>
    <w:rsid w:val="00767F9F"/>
    <w:rsid w:val="007715E8"/>
    <w:rsid w:val="007724BD"/>
    <w:rsid w:val="00776004"/>
    <w:rsid w:val="00777956"/>
    <w:rsid w:val="0078486B"/>
    <w:rsid w:val="00785A39"/>
    <w:rsid w:val="00787D8A"/>
    <w:rsid w:val="00790277"/>
    <w:rsid w:val="00791EBC"/>
    <w:rsid w:val="00793577"/>
    <w:rsid w:val="00795637"/>
    <w:rsid w:val="007A1261"/>
    <w:rsid w:val="007A446A"/>
    <w:rsid w:val="007A4FEF"/>
    <w:rsid w:val="007A53A6"/>
    <w:rsid w:val="007A6159"/>
    <w:rsid w:val="007B0DEE"/>
    <w:rsid w:val="007B21EF"/>
    <w:rsid w:val="007B27E9"/>
    <w:rsid w:val="007B2C5B"/>
    <w:rsid w:val="007B2D11"/>
    <w:rsid w:val="007B4994"/>
    <w:rsid w:val="007B6700"/>
    <w:rsid w:val="007B6A93"/>
    <w:rsid w:val="007B7377"/>
    <w:rsid w:val="007B7BEC"/>
    <w:rsid w:val="007C5C09"/>
    <w:rsid w:val="007D1805"/>
    <w:rsid w:val="007D2107"/>
    <w:rsid w:val="007D3A42"/>
    <w:rsid w:val="007D4F4D"/>
    <w:rsid w:val="007D5895"/>
    <w:rsid w:val="007D77AB"/>
    <w:rsid w:val="007E28D0"/>
    <w:rsid w:val="007E30DF"/>
    <w:rsid w:val="007E7C8B"/>
    <w:rsid w:val="007F2C43"/>
    <w:rsid w:val="007F7544"/>
    <w:rsid w:val="00800995"/>
    <w:rsid w:val="00804736"/>
    <w:rsid w:val="0080602A"/>
    <w:rsid w:val="008069C5"/>
    <w:rsid w:val="0081117E"/>
    <w:rsid w:val="00816F79"/>
    <w:rsid w:val="008172F8"/>
    <w:rsid w:val="00820C2C"/>
    <w:rsid w:val="00827301"/>
    <w:rsid w:val="008310C9"/>
    <w:rsid w:val="008326B2"/>
    <w:rsid w:val="00834150"/>
    <w:rsid w:val="008357F2"/>
    <w:rsid w:val="00835EA0"/>
    <w:rsid w:val="0084098D"/>
    <w:rsid w:val="008416E0"/>
    <w:rsid w:val="00841E7A"/>
    <w:rsid w:val="00843CED"/>
    <w:rsid w:val="00844B35"/>
    <w:rsid w:val="00846831"/>
    <w:rsid w:val="00846D0C"/>
    <w:rsid w:val="00847B32"/>
    <w:rsid w:val="0085454D"/>
    <w:rsid w:val="00854BCE"/>
    <w:rsid w:val="00857346"/>
    <w:rsid w:val="00862884"/>
    <w:rsid w:val="00865532"/>
    <w:rsid w:val="008662A1"/>
    <w:rsid w:val="00867686"/>
    <w:rsid w:val="008737D3"/>
    <w:rsid w:val="00874179"/>
    <w:rsid w:val="008747E0"/>
    <w:rsid w:val="00876841"/>
    <w:rsid w:val="00882B3C"/>
    <w:rsid w:val="00886C21"/>
    <w:rsid w:val="0088783D"/>
    <w:rsid w:val="00892B00"/>
    <w:rsid w:val="008972C3"/>
    <w:rsid w:val="008A28D9"/>
    <w:rsid w:val="008A30BA"/>
    <w:rsid w:val="008A52DC"/>
    <w:rsid w:val="008A5435"/>
    <w:rsid w:val="008B62E0"/>
    <w:rsid w:val="008C2A0C"/>
    <w:rsid w:val="008C33B5"/>
    <w:rsid w:val="008C3A72"/>
    <w:rsid w:val="008C6251"/>
    <w:rsid w:val="008C6969"/>
    <w:rsid w:val="008D1F53"/>
    <w:rsid w:val="008D3C5D"/>
    <w:rsid w:val="008D3F13"/>
    <w:rsid w:val="008D45D2"/>
    <w:rsid w:val="008D5CCD"/>
    <w:rsid w:val="008E1F69"/>
    <w:rsid w:val="008E76B1"/>
    <w:rsid w:val="008F34F4"/>
    <w:rsid w:val="008F38BB"/>
    <w:rsid w:val="008F57D8"/>
    <w:rsid w:val="00902834"/>
    <w:rsid w:val="009037CE"/>
    <w:rsid w:val="009110DD"/>
    <w:rsid w:val="00913056"/>
    <w:rsid w:val="00914E26"/>
    <w:rsid w:val="0091590F"/>
    <w:rsid w:val="00920B08"/>
    <w:rsid w:val="009217F2"/>
    <w:rsid w:val="00923B4D"/>
    <w:rsid w:val="0092540C"/>
    <w:rsid w:val="00925B39"/>
    <w:rsid w:val="00925E0F"/>
    <w:rsid w:val="00931A57"/>
    <w:rsid w:val="00933EE0"/>
    <w:rsid w:val="0093492E"/>
    <w:rsid w:val="009414E6"/>
    <w:rsid w:val="00947A3F"/>
    <w:rsid w:val="00950B15"/>
    <w:rsid w:val="0095450F"/>
    <w:rsid w:val="00956901"/>
    <w:rsid w:val="0096203C"/>
    <w:rsid w:val="00962EC1"/>
    <w:rsid w:val="009630F5"/>
    <w:rsid w:val="009656B9"/>
    <w:rsid w:val="00967239"/>
    <w:rsid w:val="00967DD9"/>
    <w:rsid w:val="00971591"/>
    <w:rsid w:val="00974564"/>
    <w:rsid w:val="00974B53"/>
    <w:rsid w:val="00974E99"/>
    <w:rsid w:val="009764FA"/>
    <w:rsid w:val="00980192"/>
    <w:rsid w:val="00980799"/>
    <w:rsid w:val="009812B5"/>
    <w:rsid w:val="00982A22"/>
    <w:rsid w:val="009830CC"/>
    <w:rsid w:val="00983287"/>
    <w:rsid w:val="00994D97"/>
    <w:rsid w:val="0099752C"/>
    <w:rsid w:val="009A07B7"/>
    <w:rsid w:val="009B0C65"/>
    <w:rsid w:val="009B1545"/>
    <w:rsid w:val="009B372E"/>
    <w:rsid w:val="009B5023"/>
    <w:rsid w:val="009B785E"/>
    <w:rsid w:val="009C26F8"/>
    <w:rsid w:val="009C387B"/>
    <w:rsid w:val="009C609E"/>
    <w:rsid w:val="009D25B8"/>
    <w:rsid w:val="009D26AB"/>
    <w:rsid w:val="009D2D21"/>
    <w:rsid w:val="009D6B98"/>
    <w:rsid w:val="009E16EC"/>
    <w:rsid w:val="009E1F25"/>
    <w:rsid w:val="009E433C"/>
    <w:rsid w:val="009E4A4D"/>
    <w:rsid w:val="009E6578"/>
    <w:rsid w:val="009E6C67"/>
    <w:rsid w:val="009F081F"/>
    <w:rsid w:val="009F4A19"/>
    <w:rsid w:val="00A02539"/>
    <w:rsid w:val="00A02ECF"/>
    <w:rsid w:val="00A06A0E"/>
    <w:rsid w:val="00A06A3D"/>
    <w:rsid w:val="00A10EBA"/>
    <w:rsid w:val="00A11128"/>
    <w:rsid w:val="00A13E56"/>
    <w:rsid w:val="00A15050"/>
    <w:rsid w:val="00A179F2"/>
    <w:rsid w:val="00A227BF"/>
    <w:rsid w:val="00A23562"/>
    <w:rsid w:val="00A23CAC"/>
    <w:rsid w:val="00A24838"/>
    <w:rsid w:val="00A2743E"/>
    <w:rsid w:val="00A3074A"/>
    <w:rsid w:val="00A30C33"/>
    <w:rsid w:val="00A4308C"/>
    <w:rsid w:val="00A44836"/>
    <w:rsid w:val="00A50C94"/>
    <w:rsid w:val="00A524B5"/>
    <w:rsid w:val="00A549B3"/>
    <w:rsid w:val="00A56184"/>
    <w:rsid w:val="00A57A96"/>
    <w:rsid w:val="00A62130"/>
    <w:rsid w:val="00A67954"/>
    <w:rsid w:val="00A72893"/>
    <w:rsid w:val="00A72ED7"/>
    <w:rsid w:val="00A8083F"/>
    <w:rsid w:val="00A82C03"/>
    <w:rsid w:val="00A86343"/>
    <w:rsid w:val="00A87080"/>
    <w:rsid w:val="00A90AAC"/>
    <w:rsid w:val="00A90D86"/>
    <w:rsid w:val="00A91382"/>
    <w:rsid w:val="00A91DBA"/>
    <w:rsid w:val="00A97900"/>
    <w:rsid w:val="00AA1B91"/>
    <w:rsid w:val="00AA1D7A"/>
    <w:rsid w:val="00AA3E01"/>
    <w:rsid w:val="00AB0BFA"/>
    <w:rsid w:val="00AB2C66"/>
    <w:rsid w:val="00AB5A22"/>
    <w:rsid w:val="00AB70BC"/>
    <w:rsid w:val="00AB76B7"/>
    <w:rsid w:val="00AC33A2"/>
    <w:rsid w:val="00AC452C"/>
    <w:rsid w:val="00AC583D"/>
    <w:rsid w:val="00AD12E6"/>
    <w:rsid w:val="00AD38F7"/>
    <w:rsid w:val="00AE65F1"/>
    <w:rsid w:val="00AE6BB4"/>
    <w:rsid w:val="00AE74AD"/>
    <w:rsid w:val="00AF159C"/>
    <w:rsid w:val="00B01873"/>
    <w:rsid w:val="00B0572F"/>
    <w:rsid w:val="00B074AB"/>
    <w:rsid w:val="00B07717"/>
    <w:rsid w:val="00B16334"/>
    <w:rsid w:val="00B17253"/>
    <w:rsid w:val="00B24D9D"/>
    <w:rsid w:val="00B250D6"/>
    <w:rsid w:val="00B2583D"/>
    <w:rsid w:val="00B26A2D"/>
    <w:rsid w:val="00B31A41"/>
    <w:rsid w:val="00B36C20"/>
    <w:rsid w:val="00B36FA0"/>
    <w:rsid w:val="00B40199"/>
    <w:rsid w:val="00B453D3"/>
    <w:rsid w:val="00B45400"/>
    <w:rsid w:val="00B502FF"/>
    <w:rsid w:val="00B50B90"/>
    <w:rsid w:val="00B50E28"/>
    <w:rsid w:val="00B55ACF"/>
    <w:rsid w:val="00B56A75"/>
    <w:rsid w:val="00B602C8"/>
    <w:rsid w:val="00B6066D"/>
    <w:rsid w:val="00B643DF"/>
    <w:rsid w:val="00B65300"/>
    <w:rsid w:val="00B658B7"/>
    <w:rsid w:val="00B67422"/>
    <w:rsid w:val="00B70BD4"/>
    <w:rsid w:val="00B712CA"/>
    <w:rsid w:val="00B72492"/>
    <w:rsid w:val="00B73463"/>
    <w:rsid w:val="00B75110"/>
    <w:rsid w:val="00B814FF"/>
    <w:rsid w:val="00B85796"/>
    <w:rsid w:val="00B90123"/>
    <w:rsid w:val="00B9016D"/>
    <w:rsid w:val="00BA0F98"/>
    <w:rsid w:val="00BA1517"/>
    <w:rsid w:val="00BA1C02"/>
    <w:rsid w:val="00BA4E39"/>
    <w:rsid w:val="00BA5AFA"/>
    <w:rsid w:val="00BA67FD"/>
    <w:rsid w:val="00BA7C48"/>
    <w:rsid w:val="00BC251F"/>
    <w:rsid w:val="00BC27F6"/>
    <w:rsid w:val="00BC39F4"/>
    <w:rsid w:val="00BC7FE0"/>
    <w:rsid w:val="00BD150C"/>
    <w:rsid w:val="00BD1587"/>
    <w:rsid w:val="00BD6A20"/>
    <w:rsid w:val="00BD7EE1"/>
    <w:rsid w:val="00BE5568"/>
    <w:rsid w:val="00BE5764"/>
    <w:rsid w:val="00BF1358"/>
    <w:rsid w:val="00C0106D"/>
    <w:rsid w:val="00C130C5"/>
    <w:rsid w:val="00C133BE"/>
    <w:rsid w:val="00C1400A"/>
    <w:rsid w:val="00C222B4"/>
    <w:rsid w:val="00C262E4"/>
    <w:rsid w:val="00C33E20"/>
    <w:rsid w:val="00C35CF6"/>
    <w:rsid w:val="00C3725B"/>
    <w:rsid w:val="00C401B7"/>
    <w:rsid w:val="00C473B5"/>
    <w:rsid w:val="00C47F64"/>
    <w:rsid w:val="00C522BE"/>
    <w:rsid w:val="00C52413"/>
    <w:rsid w:val="00C533EC"/>
    <w:rsid w:val="00C5470E"/>
    <w:rsid w:val="00C55EFB"/>
    <w:rsid w:val="00C56585"/>
    <w:rsid w:val="00C56B3F"/>
    <w:rsid w:val="00C62DF5"/>
    <w:rsid w:val="00C65492"/>
    <w:rsid w:val="00C65C4C"/>
    <w:rsid w:val="00C67C67"/>
    <w:rsid w:val="00C7022C"/>
    <w:rsid w:val="00C71032"/>
    <w:rsid w:val="00C716E5"/>
    <w:rsid w:val="00C77219"/>
    <w:rsid w:val="00C773D9"/>
    <w:rsid w:val="00C80307"/>
    <w:rsid w:val="00C80ACE"/>
    <w:rsid w:val="00C80B0C"/>
    <w:rsid w:val="00C81162"/>
    <w:rsid w:val="00C82EC7"/>
    <w:rsid w:val="00C83258"/>
    <w:rsid w:val="00C83666"/>
    <w:rsid w:val="00C843AC"/>
    <w:rsid w:val="00C870B5"/>
    <w:rsid w:val="00C907DF"/>
    <w:rsid w:val="00C91630"/>
    <w:rsid w:val="00C9558A"/>
    <w:rsid w:val="00C966EB"/>
    <w:rsid w:val="00CA004F"/>
    <w:rsid w:val="00CA04B1"/>
    <w:rsid w:val="00CA238F"/>
    <w:rsid w:val="00CA2DFC"/>
    <w:rsid w:val="00CA4EC9"/>
    <w:rsid w:val="00CB03D4"/>
    <w:rsid w:val="00CB0617"/>
    <w:rsid w:val="00CB137B"/>
    <w:rsid w:val="00CB59F3"/>
    <w:rsid w:val="00CB7D0F"/>
    <w:rsid w:val="00CC35EF"/>
    <w:rsid w:val="00CC5048"/>
    <w:rsid w:val="00CC6246"/>
    <w:rsid w:val="00CD0232"/>
    <w:rsid w:val="00CE5E46"/>
    <w:rsid w:val="00CF10E3"/>
    <w:rsid w:val="00CF49CC"/>
    <w:rsid w:val="00D04F0B"/>
    <w:rsid w:val="00D1463A"/>
    <w:rsid w:val="00D252C9"/>
    <w:rsid w:val="00D270FA"/>
    <w:rsid w:val="00D32DDF"/>
    <w:rsid w:val="00D338D6"/>
    <w:rsid w:val="00D36206"/>
    <w:rsid w:val="00D3700C"/>
    <w:rsid w:val="00D41940"/>
    <w:rsid w:val="00D603BF"/>
    <w:rsid w:val="00D638E0"/>
    <w:rsid w:val="00D653B1"/>
    <w:rsid w:val="00D65D0C"/>
    <w:rsid w:val="00D740A5"/>
    <w:rsid w:val="00D74AE1"/>
    <w:rsid w:val="00D75D42"/>
    <w:rsid w:val="00D80A15"/>
    <w:rsid w:val="00D80B20"/>
    <w:rsid w:val="00D82E41"/>
    <w:rsid w:val="00D865A8"/>
    <w:rsid w:val="00D9012A"/>
    <w:rsid w:val="00D92C2D"/>
    <w:rsid w:val="00D9361E"/>
    <w:rsid w:val="00D94F38"/>
    <w:rsid w:val="00DA005A"/>
    <w:rsid w:val="00DA17CD"/>
    <w:rsid w:val="00DA5F44"/>
    <w:rsid w:val="00DA69B2"/>
    <w:rsid w:val="00DB25B3"/>
    <w:rsid w:val="00DC1C10"/>
    <w:rsid w:val="00DC39E0"/>
    <w:rsid w:val="00DC6F92"/>
    <w:rsid w:val="00DD1CAB"/>
    <w:rsid w:val="00DD60F2"/>
    <w:rsid w:val="00DD69FB"/>
    <w:rsid w:val="00DE0893"/>
    <w:rsid w:val="00DE2814"/>
    <w:rsid w:val="00DE6796"/>
    <w:rsid w:val="00DF41B2"/>
    <w:rsid w:val="00DF76E9"/>
    <w:rsid w:val="00E01272"/>
    <w:rsid w:val="00E03067"/>
    <w:rsid w:val="00E03814"/>
    <w:rsid w:val="00E03846"/>
    <w:rsid w:val="00E03A07"/>
    <w:rsid w:val="00E06421"/>
    <w:rsid w:val="00E074FC"/>
    <w:rsid w:val="00E10BDB"/>
    <w:rsid w:val="00E16EB4"/>
    <w:rsid w:val="00E20A7D"/>
    <w:rsid w:val="00E21A27"/>
    <w:rsid w:val="00E22643"/>
    <w:rsid w:val="00E27A2F"/>
    <w:rsid w:val="00E30A98"/>
    <w:rsid w:val="00E40E6B"/>
    <w:rsid w:val="00E42A94"/>
    <w:rsid w:val="00E43C50"/>
    <w:rsid w:val="00E458BF"/>
    <w:rsid w:val="00E47285"/>
    <w:rsid w:val="00E5035D"/>
    <w:rsid w:val="00E51C33"/>
    <w:rsid w:val="00E54676"/>
    <w:rsid w:val="00E54AD5"/>
    <w:rsid w:val="00E54BFB"/>
    <w:rsid w:val="00E54CD7"/>
    <w:rsid w:val="00E706E7"/>
    <w:rsid w:val="00E76B2C"/>
    <w:rsid w:val="00E77587"/>
    <w:rsid w:val="00E818AD"/>
    <w:rsid w:val="00E84229"/>
    <w:rsid w:val="00E843F0"/>
    <w:rsid w:val="00E84965"/>
    <w:rsid w:val="00E86147"/>
    <w:rsid w:val="00E877DC"/>
    <w:rsid w:val="00E90E4E"/>
    <w:rsid w:val="00E9391E"/>
    <w:rsid w:val="00EA1052"/>
    <w:rsid w:val="00EA218F"/>
    <w:rsid w:val="00EA24E0"/>
    <w:rsid w:val="00EA4F29"/>
    <w:rsid w:val="00EA5B27"/>
    <w:rsid w:val="00EA5F83"/>
    <w:rsid w:val="00EA6F9D"/>
    <w:rsid w:val="00EB04C5"/>
    <w:rsid w:val="00EB2273"/>
    <w:rsid w:val="00EB6C62"/>
    <w:rsid w:val="00EB6F3C"/>
    <w:rsid w:val="00EC0CF9"/>
    <w:rsid w:val="00EC1E2C"/>
    <w:rsid w:val="00EC254E"/>
    <w:rsid w:val="00EC2B9A"/>
    <w:rsid w:val="00EC3723"/>
    <w:rsid w:val="00EC568A"/>
    <w:rsid w:val="00EC7C87"/>
    <w:rsid w:val="00ED030E"/>
    <w:rsid w:val="00ED2672"/>
    <w:rsid w:val="00ED2A8D"/>
    <w:rsid w:val="00ED3784"/>
    <w:rsid w:val="00ED4450"/>
    <w:rsid w:val="00ED4AAE"/>
    <w:rsid w:val="00ED6C9B"/>
    <w:rsid w:val="00ED7692"/>
    <w:rsid w:val="00EE2455"/>
    <w:rsid w:val="00EE2F17"/>
    <w:rsid w:val="00EE54CB"/>
    <w:rsid w:val="00EE6424"/>
    <w:rsid w:val="00EF1936"/>
    <w:rsid w:val="00EF1C54"/>
    <w:rsid w:val="00EF404B"/>
    <w:rsid w:val="00F00376"/>
    <w:rsid w:val="00F01F0C"/>
    <w:rsid w:val="00F02A5A"/>
    <w:rsid w:val="00F05B7C"/>
    <w:rsid w:val="00F06ECB"/>
    <w:rsid w:val="00F07DC6"/>
    <w:rsid w:val="00F1078D"/>
    <w:rsid w:val="00F11368"/>
    <w:rsid w:val="00F11764"/>
    <w:rsid w:val="00F118B2"/>
    <w:rsid w:val="00F157E2"/>
    <w:rsid w:val="00F16C7D"/>
    <w:rsid w:val="00F259E2"/>
    <w:rsid w:val="00F30739"/>
    <w:rsid w:val="00F346A3"/>
    <w:rsid w:val="00F404B9"/>
    <w:rsid w:val="00F40DC3"/>
    <w:rsid w:val="00F41F0B"/>
    <w:rsid w:val="00F43DC5"/>
    <w:rsid w:val="00F460E6"/>
    <w:rsid w:val="00F50222"/>
    <w:rsid w:val="00F52277"/>
    <w:rsid w:val="00F527AC"/>
    <w:rsid w:val="00F5503F"/>
    <w:rsid w:val="00F55AD7"/>
    <w:rsid w:val="00F60EBF"/>
    <w:rsid w:val="00F60FCC"/>
    <w:rsid w:val="00F61D83"/>
    <w:rsid w:val="00F636EF"/>
    <w:rsid w:val="00F64BE0"/>
    <w:rsid w:val="00F65DD1"/>
    <w:rsid w:val="00F707B3"/>
    <w:rsid w:val="00F71135"/>
    <w:rsid w:val="00F730DC"/>
    <w:rsid w:val="00F73E6D"/>
    <w:rsid w:val="00F741EE"/>
    <w:rsid w:val="00F74309"/>
    <w:rsid w:val="00F747D6"/>
    <w:rsid w:val="00F828E7"/>
    <w:rsid w:val="00F82C35"/>
    <w:rsid w:val="00F83068"/>
    <w:rsid w:val="00F84A7F"/>
    <w:rsid w:val="00F85647"/>
    <w:rsid w:val="00F90461"/>
    <w:rsid w:val="00F91B03"/>
    <w:rsid w:val="00FA01A1"/>
    <w:rsid w:val="00FA370D"/>
    <w:rsid w:val="00FA5F89"/>
    <w:rsid w:val="00FA66F1"/>
    <w:rsid w:val="00FB5308"/>
    <w:rsid w:val="00FB5647"/>
    <w:rsid w:val="00FC378B"/>
    <w:rsid w:val="00FC3977"/>
    <w:rsid w:val="00FD2566"/>
    <w:rsid w:val="00FD25C7"/>
    <w:rsid w:val="00FD2F16"/>
    <w:rsid w:val="00FD6065"/>
    <w:rsid w:val="00FE1D34"/>
    <w:rsid w:val="00FE244F"/>
    <w:rsid w:val="00FE2A6F"/>
    <w:rsid w:val="00FF04CC"/>
    <w:rsid w:val="00FF05EF"/>
    <w:rsid w:val="00FF2C98"/>
    <w:rsid w:val="00FF37CA"/>
    <w:rsid w:val="00FF418D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7CD59"/>
  <w15:docId w15:val="{03AC52B0-0581-42FB-A41C-619DB9913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FF37CA"/>
    <w:pPr>
      <w:spacing w:after="0" w:line="216" w:lineRule="atLeast"/>
    </w:pPr>
    <w:rPr>
      <w:sz w:val="18"/>
      <w:lang w:val="en-GB"/>
    </w:rPr>
  </w:style>
  <w:style w:type="paragraph" w:styleId="Kop1">
    <w:name w:val="heading 1"/>
    <w:next w:val="Heading1separationline"/>
    <w:link w:val="Kop1Char"/>
    <w:qFormat/>
    <w:rsid w:val="00FF37CA"/>
    <w:pPr>
      <w:keepNext/>
      <w:keepLines/>
      <w:numPr>
        <w:numId w:val="11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Kop2">
    <w:name w:val="heading 2"/>
    <w:basedOn w:val="Kop1"/>
    <w:next w:val="Heading2separationline"/>
    <w:link w:val="Kop2Char"/>
    <w:qFormat/>
    <w:rsid w:val="00FF37CA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Kop3">
    <w:name w:val="heading 3"/>
    <w:basedOn w:val="Kop2"/>
    <w:next w:val="Plattetekst"/>
    <w:link w:val="Kop3Char"/>
    <w:qFormat/>
    <w:rsid w:val="00FF37CA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Kop4">
    <w:name w:val="heading 4"/>
    <w:basedOn w:val="Kop3"/>
    <w:next w:val="Plattetekst"/>
    <w:link w:val="Kop4Char"/>
    <w:qFormat/>
    <w:rsid w:val="00FF37CA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Kop5">
    <w:name w:val="heading 5"/>
    <w:basedOn w:val="Kop4"/>
    <w:next w:val="Standaard"/>
    <w:link w:val="Kop5Char"/>
    <w:qFormat/>
    <w:rsid w:val="00FF37CA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Kop6">
    <w:name w:val="heading 6"/>
    <w:basedOn w:val="Standaard"/>
    <w:next w:val="Standaard"/>
    <w:link w:val="Kop6Char"/>
    <w:rsid w:val="00FF37C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Kop7">
    <w:name w:val="heading 7"/>
    <w:basedOn w:val="Standaard"/>
    <w:next w:val="Standaard"/>
    <w:link w:val="Kop7Char"/>
    <w:rsid w:val="00FF3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rsid w:val="00FF37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Standaard"/>
    <w:next w:val="Standaard"/>
    <w:link w:val="Kop9Char"/>
    <w:rsid w:val="00FF37C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link w:val="KoptekstChar"/>
    <w:rsid w:val="00FF37CA"/>
    <w:pPr>
      <w:spacing w:after="0" w:line="240" w:lineRule="exact"/>
    </w:pPr>
    <w:rPr>
      <w:sz w:val="20"/>
      <w:lang w:val="en-GB"/>
    </w:rPr>
  </w:style>
  <w:style w:type="character" w:customStyle="1" w:styleId="KoptekstChar">
    <w:name w:val="Koptekst Char"/>
    <w:basedOn w:val="Standaardalinea-lettertype"/>
    <w:link w:val="Koptekst"/>
    <w:rsid w:val="00FF37CA"/>
    <w:rPr>
      <w:sz w:val="20"/>
      <w:lang w:val="en-GB"/>
    </w:rPr>
  </w:style>
  <w:style w:type="paragraph" w:styleId="Voettekst">
    <w:name w:val="footer"/>
    <w:link w:val="VoettekstChar"/>
    <w:rsid w:val="00FF37CA"/>
    <w:pPr>
      <w:spacing w:after="0" w:line="240" w:lineRule="exact"/>
    </w:pPr>
    <w:rPr>
      <w:sz w:val="20"/>
      <w:lang w:val="en-GB"/>
    </w:rPr>
  </w:style>
  <w:style w:type="character" w:customStyle="1" w:styleId="VoettekstChar">
    <w:name w:val="Voettekst Char"/>
    <w:basedOn w:val="Standaardalinea-lettertype"/>
    <w:link w:val="Voettekst"/>
    <w:rsid w:val="00FF37CA"/>
    <w:rPr>
      <w:sz w:val="20"/>
      <w:lang w:val="en-GB"/>
    </w:rPr>
  </w:style>
  <w:style w:type="paragraph" w:styleId="Ballontekst">
    <w:name w:val="Balloon Text"/>
    <w:basedOn w:val="Standaard"/>
    <w:link w:val="BallontekstChar"/>
    <w:rsid w:val="00FF37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FF37CA"/>
    <w:rPr>
      <w:rFonts w:ascii="Tahoma" w:hAnsi="Tahoma" w:cs="Tahoma"/>
      <w:sz w:val="16"/>
      <w:szCs w:val="16"/>
      <w:lang w:val="en-GB"/>
    </w:rPr>
  </w:style>
  <w:style w:type="table" w:styleId="Tabelraster">
    <w:name w:val="Table Grid"/>
    <w:basedOn w:val="Standaardtabel"/>
    <w:uiPriority w:val="59"/>
    <w:rsid w:val="00FF3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Standaard"/>
    <w:rsid w:val="00FF37CA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Kop1Char">
    <w:name w:val="Kop 1 Char"/>
    <w:basedOn w:val="Standaardalinea-lettertype"/>
    <w:link w:val="Kop1"/>
    <w:rsid w:val="00FF37CA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FF37CA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Kop3Char">
    <w:name w:val="Kop 3 Char"/>
    <w:basedOn w:val="Standaardalinea-lettertype"/>
    <w:link w:val="Kop3"/>
    <w:rsid w:val="00FF37CA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jst">
    <w:name w:val="List"/>
    <w:basedOn w:val="Standaard"/>
    <w:uiPriority w:val="99"/>
    <w:unhideWhenUsed/>
    <w:rsid w:val="00FF37CA"/>
    <w:pPr>
      <w:ind w:left="360" w:hanging="360"/>
      <w:contextualSpacing/>
    </w:pPr>
    <w:rPr>
      <w:sz w:val="22"/>
    </w:rPr>
  </w:style>
  <w:style w:type="character" w:customStyle="1" w:styleId="Kop4Char">
    <w:name w:val="Kop 4 Char"/>
    <w:basedOn w:val="Standaardalinea-lettertype"/>
    <w:link w:val="Kop4"/>
    <w:rsid w:val="00FF37CA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Kop5Char">
    <w:name w:val="Kop 5 Char"/>
    <w:basedOn w:val="Standaardalinea-lettertype"/>
    <w:link w:val="Kop5"/>
    <w:rsid w:val="00FF37CA"/>
    <w:rPr>
      <w:rFonts w:asciiTheme="majorHAnsi" w:eastAsiaTheme="majorEastAsia" w:hAnsiTheme="majorHAnsi" w:cstheme="majorBidi"/>
      <w:iCs/>
      <w:color w:val="00558C"/>
      <w:szCs w:val="24"/>
      <w:lang w:val="en-GB"/>
    </w:rPr>
  </w:style>
  <w:style w:type="character" w:customStyle="1" w:styleId="Kop6Char">
    <w:name w:val="Kop 6 Char"/>
    <w:basedOn w:val="Standaardalinea-lettertype"/>
    <w:link w:val="Kop6"/>
    <w:rsid w:val="00FF37CA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Kop7Char">
    <w:name w:val="Kop 7 Char"/>
    <w:basedOn w:val="Standaardalinea-lettertype"/>
    <w:link w:val="Kop7"/>
    <w:rsid w:val="00FF37CA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Kop8Char">
    <w:name w:val="Kop 8 Char"/>
    <w:basedOn w:val="Standaardalinea-lettertype"/>
    <w:link w:val="Kop8"/>
    <w:rsid w:val="00FF37C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Kop9Char">
    <w:name w:val="Kop 9 Char"/>
    <w:basedOn w:val="Standaardalinea-lettertype"/>
    <w:link w:val="Kop9"/>
    <w:rsid w:val="00FF3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Standaard"/>
    <w:qFormat/>
    <w:rsid w:val="00FF37CA"/>
    <w:pPr>
      <w:numPr>
        <w:numId w:val="1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2">
    <w:name w:val="Bullet 2"/>
    <w:basedOn w:val="Standaard"/>
    <w:link w:val="Bullet2Char"/>
    <w:qFormat/>
    <w:rsid w:val="00FF37CA"/>
    <w:pPr>
      <w:numPr>
        <w:numId w:val="2"/>
      </w:numPr>
      <w:spacing w:after="120"/>
      <w:ind w:left="1417" w:hanging="425"/>
    </w:pPr>
    <w:rPr>
      <w:color w:val="000000" w:themeColor="text1"/>
      <w:sz w:val="22"/>
    </w:rPr>
  </w:style>
  <w:style w:type="paragraph" w:customStyle="1" w:styleId="Heading1separationline">
    <w:name w:val="Heading 1 separation line"/>
    <w:basedOn w:val="Standaard"/>
    <w:next w:val="Plattetekst"/>
    <w:rsid w:val="00FF37CA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Standaard"/>
    <w:next w:val="Plattetekst"/>
    <w:rsid w:val="00FF37CA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Standaard"/>
    <w:rsid w:val="00FF37CA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Standaard"/>
    <w:rsid w:val="00FF37CA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Voettekst"/>
    <w:next w:val="Geenafstand"/>
    <w:rsid w:val="00FF37CA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Koptekst"/>
    <w:rsid w:val="00FF37CA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Inhopg1">
    <w:name w:val="toc 1"/>
    <w:basedOn w:val="Standaard"/>
    <w:next w:val="Standaard"/>
    <w:uiPriority w:val="39"/>
    <w:rsid w:val="00FF37CA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00558C" w:themeColor="accent1"/>
      <w:sz w:val="22"/>
    </w:rPr>
  </w:style>
  <w:style w:type="paragraph" w:styleId="Inhopg2">
    <w:name w:val="toc 2"/>
    <w:basedOn w:val="Standaard"/>
    <w:next w:val="Standaard"/>
    <w:autoRedefine/>
    <w:uiPriority w:val="39"/>
    <w:rsid w:val="00FF37CA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Standaardalinea-lettertype"/>
    <w:uiPriority w:val="99"/>
    <w:unhideWhenUsed/>
    <w:rsid w:val="00FF37CA"/>
    <w:rPr>
      <w:color w:val="00558C" w:themeColor="accent1"/>
      <w:u w:val="single"/>
    </w:rPr>
  </w:style>
  <w:style w:type="paragraph" w:styleId="Lijstnummering3">
    <w:name w:val="List Number 3"/>
    <w:basedOn w:val="Standaard"/>
    <w:uiPriority w:val="99"/>
    <w:unhideWhenUsed/>
    <w:rsid w:val="00FF37CA"/>
    <w:pPr>
      <w:contextualSpacing/>
    </w:pPr>
  </w:style>
  <w:style w:type="paragraph" w:styleId="Lijstmetafbeeldingen">
    <w:name w:val="table of figures"/>
    <w:basedOn w:val="Standaard"/>
    <w:next w:val="Standaard"/>
    <w:uiPriority w:val="99"/>
    <w:rsid w:val="00FF37CA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">
    <w:name w:val="Table text"/>
    <w:basedOn w:val="Standaard"/>
    <w:qFormat/>
    <w:rsid w:val="00FF37CA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FF37CA"/>
    <w:rPr>
      <w:b/>
      <w:color w:val="00558C"/>
    </w:rPr>
  </w:style>
  <w:style w:type="table" w:styleId="Gemiddeldearcering1">
    <w:name w:val="Medium Shading 1"/>
    <w:basedOn w:val="Standaardtabel"/>
    <w:uiPriority w:val="63"/>
    <w:rsid w:val="00FF37C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Bijschrift">
    <w:name w:val="caption"/>
    <w:basedOn w:val="Standaard"/>
    <w:next w:val="Standaard"/>
    <w:uiPriority w:val="35"/>
    <w:rsid w:val="00FF37CA"/>
    <w:rPr>
      <w:b/>
      <w:bCs/>
      <w:i/>
      <w:color w:val="575756"/>
      <w:sz w:val="22"/>
      <w:u w:val="single"/>
    </w:rPr>
  </w:style>
  <w:style w:type="paragraph" w:styleId="Inhopg3">
    <w:name w:val="toc 3"/>
    <w:basedOn w:val="Standaard"/>
    <w:next w:val="Standaard"/>
    <w:uiPriority w:val="39"/>
    <w:unhideWhenUsed/>
    <w:rsid w:val="00FF37CA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customStyle="1" w:styleId="Listatext">
    <w:name w:val="List a text"/>
    <w:basedOn w:val="Standaard"/>
    <w:qFormat/>
    <w:rsid w:val="00FF37CA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Standaardalinea-lettertype"/>
    <w:link w:val="Bullet2"/>
    <w:rsid w:val="00FF37CA"/>
    <w:rPr>
      <w:color w:val="000000" w:themeColor="text1"/>
      <w:lang w:val="en-GB"/>
    </w:rPr>
  </w:style>
  <w:style w:type="paragraph" w:customStyle="1" w:styleId="AppendixHead2">
    <w:name w:val="Appendix Head 2"/>
    <w:basedOn w:val="Appendix"/>
    <w:next w:val="Heading2separationline"/>
    <w:qFormat/>
    <w:rsid w:val="00FF37CA"/>
    <w:pPr>
      <w:numPr>
        <w:ilvl w:val="2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Standaard"/>
    <w:next w:val="Plattetekst"/>
    <w:qFormat/>
    <w:rsid w:val="00FF37CA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Plattetekst"/>
    <w:qFormat/>
    <w:rsid w:val="00FF37CA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Plattetekst"/>
    <w:qFormat/>
    <w:rsid w:val="00FF37CA"/>
    <w:pPr>
      <w:ind w:left="1701" w:hanging="1701"/>
    </w:pPr>
    <w:rPr>
      <w:b w:val="0"/>
    </w:rPr>
  </w:style>
  <w:style w:type="paragraph" w:customStyle="1" w:styleId="AnnextitleHead1">
    <w:name w:val="Annex title (Head 1)"/>
    <w:next w:val="Plattetekst"/>
    <w:link w:val="AnnextitleHead1Char"/>
    <w:qFormat/>
    <w:rsid w:val="00E5035D"/>
    <w:pPr>
      <w:spacing w:after="360"/>
      <w:ind w:left="851" w:hanging="851"/>
    </w:pPr>
    <w:rPr>
      <w:b/>
      <w:caps/>
      <w:color w:val="00558C"/>
      <w:sz w:val="28"/>
      <w:lang w:val="en-GB"/>
    </w:rPr>
  </w:style>
  <w:style w:type="character" w:customStyle="1" w:styleId="AnnextitleHead1Char">
    <w:name w:val="Annex title (Head 1) Char"/>
    <w:basedOn w:val="Standaardalinea-lettertype"/>
    <w:link w:val="AnnextitleHead1"/>
    <w:rsid w:val="00E5035D"/>
    <w:rPr>
      <w:b/>
      <w:caps/>
      <w:color w:val="00558C"/>
      <w:sz w:val="28"/>
      <w:lang w:val="en-GB"/>
    </w:rPr>
  </w:style>
  <w:style w:type="paragraph" w:customStyle="1" w:styleId="AnnexHead2">
    <w:name w:val="Annex Head 2"/>
    <w:basedOn w:val="Annex"/>
    <w:next w:val="Heading1separationline"/>
    <w:qFormat/>
    <w:rsid w:val="00FF37CA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FF37CA"/>
    <w:pPr>
      <w:numPr>
        <w:ilvl w:val="2"/>
      </w:numPr>
    </w:pPr>
    <w:rPr>
      <w:caps w:val="0"/>
      <w:smallCaps/>
    </w:rPr>
  </w:style>
  <w:style w:type="paragraph" w:styleId="Plattetekst">
    <w:name w:val="Body Text"/>
    <w:basedOn w:val="Standaard"/>
    <w:link w:val="PlattetekstChar"/>
    <w:unhideWhenUsed/>
    <w:qFormat/>
    <w:rsid w:val="00FF37CA"/>
    <w:pPr>
      <w:spacing w:after="120"/>
      <w:jc w:val="both"/>
    </w:pPr>
    <w:rPr>
      <w:sz w:val="22"/>
    </w:rPr>
  </w:style>
  <w:style w:type="character" w:customStyle="1" w:styleId="PlattetekstChar">
    <w:name w:val="Platte tekst Char"/>
    <w:basedOn w:val="Standaardalinea-lettertype"/>
    <w:link w:val="Plattetekst"/>
    <w:rsid w:val="00FF37CA"/>
    <w:rPr>
      <w:lang w:val="en-GB"/>
    </w:rPr>
  </w:style>
  <w:style w:type="paragraph" w:customStyle="1" w:styleId="AnnexHead4">
    <w:name w:val="Annex Head 4"/>
    <w:basedOn w:val="AnnexHead3"/>
    <w:next w:val="Plattetekst"/>
    <w:qFormat/>
    <w:rsid w:val="00FF37CA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Standaard"/>
    <w:next w:val="Plattetekst"/>
    <w:qFormat/>
    <w:rsid w:val="00FF37CA"/>
    <w:pPr>
      <w:numPr>
        <w:ilvl w:val="4"/>
        <w:numId w:val="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character" w:styleId="Verwijzingopmerking">
    <w:name w:val="annotation reference"/>
    <w:basedOn w:val="Standaardalinea-lettertype"/>
    <w:unhideWhenUsed/>
    <w:rsid w:val="00FF37CA"/>
    <w:rPr>
      <w:noProof w:val="0"/>
      <w:sz w:val="18"/>
      <w:szCs w:val="18"/>
      <w:lang w:val="en-GB"/>
    </w:rPr>
  </w:style>
  <w:style w:type="paragraph" w:styleId="Tekstopmerking">
    <w:name w:val="annotation text"/>
    <w:basedOn w:val="Standaard"/>
    <w:link w:val="TekstopmerkingChar"/>
    <w:unhideWhenUsed/>
    <w:rsid w:val="00FF37CA"/>
    <w:pPr>
      <w:spacing w:line="240" w:lineRule="auto"/>
    </w:pPr>
    <w:rPr>
      <w:sz w:val="24"/>
      <w:szCs w:val="24"/>
    </w:rPr>
  </w:style>
  <w:style w:type="character" w:customStyle="1" w:styleId="TekstopmerkingChar">
    <w:name w:val="Tekst opmerking Char"/>
    <w:basedOn w:val="Standaardalinea-lettertype"/>
    <w:link w:val="Tekstopmerking"/>
    <w:rsid w:val="00FF37CA"/>
    <w:rPr>
      <w:sz w:val="24"/>
      <w:szCs w:val="24"/>
      <w:lang w:val="en-GB"/>
    </w:rPr>
  </w:style>
  <w:style w:type="paragraph" w:styleId="Onderwerpvanopmerking">
    <w:name w:val="annotation subject"/>
    <w:basedOn w:val="Tekstopmerking"/>
    <w:next w:val="Tekstopmerking"/>
    <w:link w:val="OnderwerpvanopmerkingChar"/>
    <w:unhideWhenUsed/>
    <w:rsid w:val="00FF37CA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rsid w:val="00FF37CA"/>
    <w:rPr>
      <w:b/>
      <w:bCs/>
      <w:sz w:val="20"/>
      <w:szCs w:val="20"/>
      <w:lang w:val="en-GB"/>
    </w:rPr>
  </w:style>
  <w:style w:type="paragraph" w:styleId="Plattetekstinspringen3">
    <w:name w:val="Body Text Indent 3"/>
    <w:basedOn w:val="Standaard"/>
    <w:link w:val="Plattetekstinspringen3Char"/>
    <w:semiHidden/>
    <w:unhideWhenUsed/>
    <w:rsid w:val="00FF37CA"/>
    <w:pPr>
      <w:spacing w:after="120"/>
      <w:ind w:left="360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semiHidden/>
    <w:rsid w:val="00FF37CA"/>
    <w:rPr>
      <w:sz w:val="16"/>
      <w:szCs w:val="16"/>
      <w:lang w:val="en-GB"/>
    </w:rPr>
  </w:style>
  <w:style w:type="paragraph" w:customStyle="1" w:styleId="InsetList">
    <w:name w:val="Inset List"/>
    <w:basedOn w:val="Standaard"/>
    <w:qFormat/>
    <w:rsid w:val="00FF37CA"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Standaard"/>
    <w:next w:val="Standaard"/>
    <w:rsid w:val="00FF37CA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Tablecaption">
    <w:name w:val="Table caption"/>
    <w:basedOn w:val="Bijschrift"/>
    <w:next w:val="Plattetekst"/>
    <w:qFormat/>
    <w:rsid w:val="00FF37CA"/>
    <w:pPr>
      <w:numPr>
        <w:numId w:val="5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jstnummering">
    <w:name w:val="List Number"/>
    <w:basedOn w:val="Standaard"/>
    <w:semiHidden/>
    <w:rsid w:val="00FF37CA"/>
    <w:pPr>
      <w:numPr>
        <w:numId w:val="10"/>
      </w:numPr>
      <w:contextualSpacing/>
    </w:pPr>
  </w:style>
  <w:style w:type="paragraph" w:styleId="Inhopg4">
    <w:name w:val="toc 4"/>
    <w:basedOn w:val="Standaard"/>
    <w:next w:val="Standaard"/>
    <w:autoRedefine/>
    <w:uiPriority w:val="39"/>
    <w:unhideWhenUsed/>
    <w:rsid w:val="00FF37CA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Voetnoottekst">
    <w:name w:val="footnote text"/>
    <w:basedOn w:val="Standaard"/>
    <w:link w:val="VoetnoottekstChar"/>
    <w:uiPriority w:val="99"/>
    <w:unhideWhenUsed/>
    <w:rsid w:val="00FF37CA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FF37CA"/>
    <w:rPr>
      <w:sz w:val="18"/>
      <w:szCs w:val="24"/>
      <w:vertAlign w:val="superscript"/>
      <w:lang w:val="en-GB"/>
    </w:rPr>
  </w:style>
  <w:style w:type="character" w:styleId="Voetnootmarkering">
    <w:name w:val="footnote reference"/>
    <w:uiPriority w:val="99"/>
    <w:rsid w:val="00FF37CA"/>
    <w:rPr>
      <w:rFonts w:asciiTheme="minorHAnsi" w:hAnsiTheme="minorHAnsi"/>
      <w:sz w:val="20"/>
      <w:vertAlign w:val="superscript"/>
    </w:rPr>
  </w:style>
  <w:style w:type="character" w:styleId="Paginanummer">
    <w:name w:val="page number"/>
    <w:rsid w:val="00FF37CA"/>
    <w:rPr>
      <w:rFonts w:asciiTheme="minorHAnsi" w:hAnsiTheme="minorHAnsi"/>
      <w:sz w:val="15"/>
    </w:rPr>
  </w:style>
  <w:style w:type="paragraph" w:customStyle="1" w:styleId="Footereditionno">
    <w:name w:val="Footer edition no."/>
    <w:basedOn w:val="Standaard"/>
    <w:rsid w:val="00FF37CA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Standaard"/>
    <w:qFormat/>
    <w:rsid w:val="00FF37CA"/>
    <w:pPr>
      <w:numPr>
        <w:ilvl w:val="1"/>
        <w:numId w:val="3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kelsectie">
    <w:name w:val="Outline List 3"/>
    <w:basedOn w:val="Geenlijst"/>
    <w:rsid w:val="00FF37CA"/>
    <w:pPr>
      <w:numPr>
        <w:numId w:val="6"/>
      </w:numPr>
    </w:pPr>
  </w:style>
  <w:style w:type="paragraph" w:styleId="Inhopg5">
    <w:name w:val="toc 5"/>
    <w:basedOn w:val="Standaard"/>
    <w:next w:val="Standaard"/>
    <w:autoRedefine/>
    <w:uiPriority w:val="39"/>
    <w:rsid w:val="00FF37CA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Inhopg6">
    <w:name w:val="toc 6"/>
    <w:basedOn w:val="Standaard"/>
    <w:next w:val="Standaard"/>
    <w:autoRedefine/>
    <w:rsid w:val="00FF37CA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Inhopg7">
    <w:name w:val="toc 7"/>
    <w:basedOn w:val="Standaard"/>
    <w:next w:val="Standaard"/>
    <w:autoRedefine/>
    <w:rsid w:val="00FF37CA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Inhopg8">
    <w:name w:val="toc 8"/>
    <w:basedOn w:val="Standaard"/>
    <w:next w:val="Standaard"/>
    <w:autoRedefine/>
    <w:rsid w:val="00FF37CA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Inhopg9">
    <w:name w:val="toc 9"/>
    <w:basedOn w:val="Standaard"/>
    <w:next w:val="Standaard"/>
    <w:autoRedefine/>
    <w:rsid w:val="00FF37CA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Listitext"/>
    <w:qFormat/>
    <w:rsid w:val="00FF37CA"/>
    <w:pPr>
      <w:numPr>
        <w:ilvl w:val="2"/>
        <w:numId w:val="32"/>
      </w:numPr>
      <w:ind w:left="1701" w:hanging="425"/>
    </w:pPr>
  </w:style>
  <w:style w:type="paragraph" w:customStyle="1" w:styleId="Listitext">
    <w:name w:val="List i text"/>
    <w:basedOn w:val="Standaard"/>
    <w:qFormat/>
    <w:rsid w:val="00FF37CA"/>
    <w:pPr>
      <w:ind w:left="2268" w:hanging="567"/>
    </w:pPr>
    <w:rPr>
      <w:sz w:val="20"/>
    </w:rPr>
  </w:style>
  <w:style w:type="paragraph" w:customStyle="1" w:styleId="Bullet1text">
    <w:name w:val="Bullet 1 text"/>
    <w:basedOn w:val="Standaard"/>
    <w:qFormat/>
    <w:rsid w:val="00FF37CA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Standaard"/>
    <w:qFormat/>
    <w:rsid w:val="00FF37CA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Standaard"/>
    <w:qFormat/>
    <w:rsid w:val="00FF37CA"/>
    <w:pPr>
      <w:numPr>
        <w:numId w:val="12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Standaard"/>
    <w:qFormat/>
    <w:rsid w:val="00FF37CA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Standaard"/>
    <w:qFormat/>
    <w:rsid w:val="00FF37CA"/>
    <w:pPr>
      <w:numPr>
        <w:numId w:val="14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Standaard"/>
    <w:qFormat/>
    <w:rsid w:val="00FF37CA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structuur">
    <w:name w:val="Document Map"/>
    <w:basedOn w:val="Standaard"/>
    <w:link w:val="DocumentstructuurChar"/>
    <w:rsid w:val="00FF37CA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structuurChar">
    <w:name w:val="Documentstructuur Char"/>
    <w:basedOn w:val="Standaardalinea-lettertype"/>
    <w:link w:val="Documentstructuur"/>
    <w:rsid w:val="00FF37CA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GevolgdeHyperlink">
    <w:name w:val="FollowedHyperlink"/>
    <w:rsid w:val="00FF37CA"/>
    <w:rPr>
      <w:color w:val="800080"/>
      <w:u w:val="single"/>
    </w:rPr>
  </w:style>
  <w:style w:type="paragraph" w:styleId="Normaalweb">
    <w:name w:val="Normal (Web)"/>
    <w:basedOn w:val="Standaard"/>
    <w:uiPriority w:val="99"/>
    <w:rsid w:val="00FF37CA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Lijstmetafbeeldingen"/>
    <w:rsid w:val="00FF37CA"/>
    <w:pPr>
      <w:tabs>
        <w:tab w:val="left" w:pos="1134"/>
        <w:tab w:val="right" w:pos="9781"/>
      </w:tabs>
    </w:pPr>
  </w:style>
  <w:style w:type="character" w:styleId="Nadruk">
    <w:name w:val="Emphasis"/>
    <w:rsid w:val="00FF37CA"/>
    <w:rPr>
      <w:i/>
      <w:iCs/>
    </w:rPr>
  </w:style>
  <w:style w:type="character" w:styleId="HTML-citaat">
    <w:name w:val="HTML Cite"/>
    <w:rsid w:val="00FF37CA"/>
    <w:rPr>
      <w:i/>
      <w:iCs/>
    </w:rPr>
  </w:style>
  <w:style w:type="paragraph" w:customStyle="1" w:styleId="Default">
    <w:name w:val="Default"/>
    <w:rsid w:val="00FF37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Standaardtabel"/>
    <w:next w:val="Tabelraster"/>
    <w:uiPriority w:val="59"/>
    <w:rsid w:val="00FF37CA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vaninhoudsopgave">
    <w:name w:val="TOC Heading"/>
    <w:basedOn w:val="Kop1"/>
    <w:next w:val="Standaard"/>
    <w:uiPriority w:val="39"/>
    <w:unhideWhenUsed/>
    <w:rsid w:val="00FF37CA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FF37CA"/>
    <w:pPr>
      <w:numPr>
        <w:numId w:val="4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Standaard"/>
    <w:link w:val="TextedesaisieCar"/>
    <w:rsid w:val="00FF37CA"/>
    <w:rPr>
      <w:color w:val="000000" w:themeColor="text1"/>
      <w:sz w:val="22"/>
    </w:rPr>
  </w:style>
  <w:style w:type="character" w:customStyle="1" w:styleId="TextedesaisieCar">
    <w:name w:val="Texte de saisie Car"/>
    <w:basedOn w:val="Standaardalinea-lettertype"/>
    <w:link w:val="Textedesaisie"/>
    <w:rsid w:val="00FF37CA"/>
    <w:rPr>
      <w:color w:val="000000" w:themeColor="text1"/>
      <w:lang w:val="en-GB"/>
    </w:rPr>
  </w:style>
  <w:style w:type="paragraph" w:customStyle="1" w:styleId="AnnexTablecaption">
    <w:name w:val="Annex Table caption"/>
    <w:basedOn w:val="Plattetekst"/>
    <w:qFormat/>
    <w:rsid w:val="00FF37CA"/>
    <w:pPr>
      <w:numPr>
        <w:numId w:val="42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Bijschrift"/>
    <w:next w:val="Plattetekst"/>
    <w:qFormat/>
    <w:rsid w:val="00FF37CA"/>
    <w:pPr>
      <w:numPr>
        <w:numId w:val="9"/>
      </w:numPr>
      <w:spacing w:before="240" w:after="240"/>
      <w:jc w:val="center"/>
    </w:pPr>
    <w:rPr>
      <w:b w:val="0"/>
      <w:u w:val="none"/>
    </w:rPr>
  </w:style>
  <w:style w:type="paragraph" w:styleId="Geenafstand">
    <w:name w:val="No Spacing"/>
    <w:uiPriority w:val="1"/>
    <w:rsid w:val="00FF37CA"/>
    <w:pPr>
      <w:spacing w:after="0" w:line="240" w:lineRule="auto"/>
    </w:pPr>
    <w:rPr>
      <w:sz w:val="18"/>
      <w:lang w:val="en-GB"/>
    </w:rPr>
  </w:style>
  <w:style w:type="paragraph" w:customStyle="1" w:styleId="Abbreviations">
    <w:name w:val="Abbreviations"/>
    <w:basedOn w:val="Standaard"/>
    <w:qFormat/>
    <w:rsid w:val="00FF37CA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Standaard"/>
    <w:qFormat/>
    <w:rsid w:val="00FF37CA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AppendixtitleHead1">
    <w:name w:val="Appendix title (Head 1)"/>
    <w:next w:val="Plattetekst"/>
    <w:qFormat/>
    <w:rsid w:val="00E5035D"/>
    <w:pPr>
      <w:spacing w:before="120" w:after="240" w:line="240" w:lineRule="auto"/>
      <w:ind w:left="1701" w:hanging="1701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/>
    </w:rPr>
  </w:style>
  <w:style w:type="paragraph" w:customStyle="1" w:styleId="Footerlandscape">
    <w:name w:val="Footer landscape"/>
    <w:basedOn w:val="Standaard"/>
    <w:rsid w:val="00FF37CA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Standaard"/>
    <w:next w:val="Standaard"/>
    <w:rsid w:val="00FF37CA"/>
    <w:rPr>
      <w:caps/>
      <w:color w:val="00558C"/>
      <w:sz w:val="50"/>
    </w:rPr>
  </w:style>
  <w:style w:type="paragraph" w:customStyle="1" w:styleId="Documentdate">
    <w:name w:val="Document date"/>
    <w:basedOn w:val="Standaard"/>
    <w:rsid w:val="00FF37CA"/>
    <w:rPr>
      <w:b/>
      <w:color w:val="00558C"/>
      <w:sz w:val="28"/>
    </w:rPr>
  </w:style>
  <w:style w:type="paragraph" w:customStyle="1" w:styleId="Footerportrait">
    <w:name w:val="Footer portrait"/>
    <w:basedOn w:val="Standaard"/>
    <w:rsid w:val="00FF37CA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FF37CA"/>
    <w:pPr>
      <w:ind w:left="0" w:right="0"/>
    </w:pPr>
    <w:rPr>
      <w:b w:val="0"/>
      <w:color w:val="00558C"/>
    </w:rPr>
  </w:style>
  <w:style w:type="character" w:styleId="Tekstvantijdelijkeaanduiding">
    <w:name w:val="Placeholder Text"/>
    <w:basedOn w:val="Standaardalinea-lettertype"/>
    <w:uiPriority w:val="99"/>
    <w:semiHidden/>
    <w:rsid w:val="00FF37CA"/>
    <w:rPr>
      <w:color w:val="808080"/>
    </w:rPr>
  </w:style>
  <w:style w:type="paragraph" w:customStyle="1" w:styleId="Style1">
    <w:name w:val="Style1"/>
    <w:basedOn w:val="Tableheading"/>
    <w:rsid w:val="00FF37CA"/>
  </w:style>
  <w:style w:type="paragraph" w:customStyle="1" w:styleId="Style2">
    <w:name w:val="Style2"/>
    <w:basedOn w:val="Inhopg3"/>
    <w:autoRedefine/>
    <w:rsid w:val="00FF37CA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FF37CA"/>
    <w:pPr>
      <w:ind w:right="14317"/>
    </w:pPr>
  </w:style>
  <w:style w:type="paragraph" w:styleId="Titel">
    <w:name w:val="Title"/>
    <w:basedOn w:val="Standaard"/>
    <w:link w:val="TitelChar"/>
    <w:rsid w:val="00FF37CA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elChar">
    <w:name w:val="Titel Char"/>
    <w:basedOn w:val="Standaardalinea-lettertype"/>
    <w:link w:val="Titel"/>
    <w:rsid w:val="00FF37CA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paragraph" w:styleId="Revisie">
    <w:name w:val="Revision"/>
    <w:hidden/>
    <w:uiPriority w:val="99"/>
    <w:semiHidden/>
    <w:rsid w:val="00FF37CA"/>
    <w:pPr>
      <w:spacing w:after="0" w:line="240" w:lineRule="auto"/>
    </w:pPr>
    <w:rPr>
      <w:sz w:val="18"/>
      <w:lang w:val="en-GB"/>
    </w:rPr>
  </w:style>
  <w:style w:type="paragraph" w:customStyle="1" w:styleId="Referencetext">
    <w:name w:val="Reference text"/>
    <w:basedOn w:val="Standaard"/>
    <w:autoRedefine/>
    <w:rsid w:val="00FF37CA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Kop6"/>
    <w:rsid w:val="00FF37CA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Standaard"/>
    <w:link w:val="MRNChar"/>
    <w:rsid w:val="00FF37CA"/>
    <w:rPr>
      <w:b/>
      <w:color w:val="00558C"/>
      <w:sz w:val="28"/>
    </w:rPr>
  </w:style>
  <w:style w:type="character" w:customStyle="1" w:styleId="MRNChar">
    <w:name w:val="MRN Char"/>
    <w:basedOn w:val="Standaardalinea-lettertype"/>
    <w:link w:val="MRN"/>
    <w:rsid w:val="00FF37CA"/>
    <w:rPr>
      <w:b/>
      <w:color w:val="00558C"/>
      <w:sz w:val="28"/>
      <w:lang w:val="en-GB"/>
    </w:rPr>
  </w:style>
  <w:style w:type="paragraph" w:customStyle="1" w:styleId="Revokes">
    <w:name w:val="Revokes"/>
    <w:basedOn w:val="Documentdate"/>
    <w:link w:val="RevokesChar"/>
    <w:rsid w:val="00FF37CA"/>
    <w:rPr>
      <w:i/>
    </w:rPr>
  </w:style>
  <w:style w:type="character" w:customStyle="1" w:styleId="RevokesChar">
    <w:name w:val="Revokes Char"/>
    <w:basedOn w:val="Standaardalinea-lettertype"/>
    <w:link w:val="Revokes"/>
    <w:rsid w:val="00FF37CA"/>
    <w:rPr>
      <w:b/>
      <w:i/>
      <w:color w:val="00558C"/>
      <w:sz w:val="28"/>
      <w:lang w:val="en-GB"/>
    </w:rPr>
  </w:style>
  <w:style w:type="paragraph" w:customStyle="1" w:styleId="Referencelist">
    <w:name w:val="Reference list"/>
    <w:basedOn w:val="Standaard"/>
    <w:qFormat/>
    <w:rsid w:val="00CF10E3"/>
    <w:pPr>
      <w:tabs>
        <w:tab w:val="num" w:pos="0"/>
      </w:tabs>
      <w:spacing w:before="120" w:after="60" w:line="240" w:lineRule="auto"/>
      <w:ind w:left="567" w:hanging="567"/>
      <w:jc w:val="both"/>
    </w:pPr>
    <w:rPr>
      <w:rFonts w:eastAsia="Times New Roman" w:cs="Times New Roman"/>
      <w:sz w:val="22"/>
      <w:szCs w:val="20"/>
    </w:rPr>
  </w:style>
  <w:style w:type="paragraph" w:customStyle="1" w:styleId="Equationnumber">
    <w:name w:val="Equation number"/>
    <w:basedOn w:val="Plattetekst"/>
    <w:next w:val="Plattetekst"/>
    <w:link w:val="EquationnumberChar"/>
    <w:qFormat/>
    <w:rsid w:val="00835EA0"/>
    <w:pPr>
      <w:spacing w:before="60"/>
      <w:ind w:left="360" w:hanging="360"/>
      <w:jc w:val="right"/>
    </w:pPr>
  </w:style>
  <w:style w:type="character" w:customStyle="1" w:styleId="EquationnumberChar">
    <w:name w:val="Equation number Char"/>
    <w:basedOn w:val="PlattetekstChar"/>
    <w:link w:val="Equationnumber"/>
    <w:rsid w:val="00835EA0"/>
    <w:rPr>
      <w:lang w:val="en-GB"/>
    </w:rPr>
  </w:style>
  <w:style w:type="paragraph" w:customStyle="1" w:styleId="Furtherreading">
    <w:name w:val="Further reading"/>
    <w:basedOn w:val="Plattetekst"/>
    <w:link w:val="FurtherreadingChar"/>
    <w:qFormat/>
    <w:rsid w:val="00FF37CA"/>
    <w:pPr>
      <w:numPr>
        <w:numId w:val="17"/>
      </w:numPr>
      <w:spacing w:before="60"/>
    </w:pPr>
  </w:style>
  <w:style w:type="character" w:customStyle="1" w:styleId="FurtherreadingChar">
    <w:name w:val="Further reading Char"/>
    <w:basedOn w:val="PlattetekstChar"/>
    <w:link w:val="Furtherreading"/>
    <w:rsid w:val="00FF37CA"/>
    <w:rPr>
      <w:lang w:val="en-GB"/>
    </w:rPr>
  </w:style>
  <w:style w:type="paragraph" w:customStyle="1" w:styleId="Documentrevisiontabletitle">
    <w:name w:val="Document revision table title"/>
    <w:basedOn w:val="Standaard"/>
    <w:rsid w:val="00FF37CA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Plattetekst"/>
    <w:link w:val="AnnexFigureCaptionChar"/>
    <w:qFormat/>
    <w:rsid w:val="00FF37CA"/>
    <w:pPr>
      <w:numPr>
        <w:numId w:val="40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PlattetekstChar"/>
    <w:link w:val="AnnexFigureCaption"/>
    <w:rsid w:val="00FF37CA"/>
    <w:rPr>
      <w:i/>
      <w:color w:val="00558C"/>
      <w:lang w:val="en-GB" w:eastAsia="en-GB"/>
    </w:rPr>
  </w:style>
  <w:style w:type="paragraph" w:customStyle="1" w:styleId="AnnexJHead1">
    <w:name w:val="Annex J Head 1"/>
    <w:basedOn w:val="Standaard"/>
    <w:next w:val="Standaard"/>
    <w:rsid w:val="00641237"/>
    <w:pPr>
      <w:numPr>
        <w:numId w:val="44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Standaard"/>
    <w:next w:val="Heading2separationline"/>
    <w:rsid w:val="00641237"/>
    <w:pPr>
      <w:numPr>
        <w:ilvl w:val="1"/>
        <w:numId w:val="44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Standaard"/>
    <w:next w:val="Plattetekst"/>
    <w:rsid w:val="00641237"/>
    <w:pPr>
      <w:numPr>
        <w:ilvl w:val="2"/>
        <w:numId w:val="44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Standaard"/>
    <w:next w:val="Plattetekst"/>
    <w:rsid w:val="00641237"/>
    <w:pPr>
      <w:numPr>
        <w:ilvl w:val="3"/>
        <w:numId w:val="44"/>
      </w:numPr>
    </w:pPr>
    <w:rPr>
      <w:b/>
      <w:color w:val="407EC9"/>
      <w:sz w:val="22"/>
    </w:rPr>
  </w:style>
  <w:style w:type="paragraph" w:customStyle="1" w:styleId="Heading1separatationline">
    <w:name w:val="Heading 1 separatation line"/>
    <w:basedOn w:val="Standaard"/>
    <w:next w:val="Plattetekst"/>
    <w:rsid w:val="00435519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Acronym">
    <w:name w:val="Acronym"/>
    <w:basedOn w:val="Standaard"/>
    <w:qFormat/>
    <w:rsid w:val="00862884"/>
    <w:pPr>
      <w:spacing w:after="60"/>
      <w:ind w:left="1418" w:hanging="1418"/>
    </w:pPr>
    <w:rPr>
      <w:sz w:val="22"/>
    </w:rPr>
  </w:style>
  <w:style w:type="character" w:styleId="Zwaar">
    <w:name w:val="Strong"/>
    <w:basedOn w:val="Standaardalinea-lettertype"/>
    <w:uiPriority w:val="22"/>
    <w:qFormat/>
    <w:rsid w:val="006766E4"/>
    <w:rPr>
      <w:b/>
      <w:bCs/>
    </w:rPr>
  </w:style>
  <w:style w:type="paragraph" w:customStyle="1" w:styleId="Annex">
    <w:name w:val="Annex"/>
    <w:next w:val="Plattetekst"/>
    <w:link w:val="AnnexChar"/>
    <w:qFormat/>
    <w:rsid w:val="00FF37CA"/>
    <w:pPr>
      <w:numPr>
        <w:numId w:val="3"/>
      </w:numPr>
      <w:spacing w:after="360"/>
    </w:pPr>
    <w:rPr>
      <w:b/>
      <w:caps/>
      <w:color w:val="00558C"/>
      <w:sz w:val="28"/>
      <w:lang w:val="en-GB"/>
    </w:rPr>
  </w:style>
  <w:style w:type="character" w:customStyle="1" w:styleId="AnnexChar">
    <w:name w:val="Annex Char"/>
    <w:basedOn w:val="Standaardalinea-lettertype"/>
    <w:link w:val="Annex"/>
    <w:rsid w:val="00FF37CA"/>
    <w:rPr>
      <w:b/>
      <w:caps/>
      <w:color w:val="00558C"/>
      <w:sz w:val="28"/>
      <w:lang w:val="en-GB"/>
    </w:rPr>
  </w:style>
  <w:style w:type="paragraph" w:customStyle="1" w:styleId="Appendix">
    <w:name w:val="Appendix"/>
    <w:next w:val="Plattetekst"/>
    <w:qFormat/>
    <w:rsid w:val="00FF37CA"/>
    <w:pPr>
      <w:numPr>
        <w:numId w:val="13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/>
    </w:rPr>
  </w:style>
  <w:style w:type="paragraph" w:customStyle="1" w:styleId="Reference">
    <w:name w:val="Reference"/>
    <w:basedOn w:val="Standaard"/>
    <w:qFormat/>
    <w:rsid w:val="00FF37CA"/>
    <w:pPr>
      <w:numPr>
        <w:numId w:val="15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Plattetekst"/>
    <w:next w:val="Plattetekst"/>
    <w:link w:val="EquationChar"/>
    <w:qFormat/>
    <w:rsid w:val="00FF37CA"/>
    <w:pPr>
      <w:numPr>
        <w:numId w:val="16"/>
      </w:numPr>
      <w:spacing w:before="60"/>
      <w:jc w:val="right"/>
    </w:pPr>
  </w:style>
  <w:style w:type="character" w:customStyle="1" w:styleId="EquationChar">
    <w:name w:val="Equation Char"/>
    <w:basedOn w:val="PlattetekstChar"/>
    <w:link w:val="Equation"/>
    <w:rsid w:val="00FF37CA"/>
    <w:rPr>
      <w:lang w:val="en-GB"/>
    </w:rPr>
  </w:style>
  <w:style w:type="paragraph" w:styleId="Index1">
    <w:name w:val="index 1"/>
    <w:basedOn w:val="Standaard"/>
    <w:next w:val="Standaard"/>
    <w:autoRedefine/>
    <w:semiHidden/>
    <w:unhideWhenUsed/>
    <w:rsid w:val="00FF37CA"/>
    <w:pPr>
      <w:spacing w:line="240" w:lineRule="auto"/>
      <w:ind w:left="180" w:hanging="180"/>
    </w:pPr>
  </w:style>
  <w:style w:type="paragraph" w:customStyle="1" w:styleId="AppendixHead1">
    <w:name w:val="Appendix Head 1"/>
    <w:basedOn w:val="Standaard"/>
    <w:next w:val="Heading1separationline"/>
    <w:qFormat/>
    <w:rsid w:val="00FF37CA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Plattetekst"/>
    <w:next w:val="Plattetekst"/>
    <w:link w:val="EmphasisParagraphChar"/>
    <w:rsid w:val="00FF37CA"/>
    <w:pPr>
      <w:ind w:left="425" w:right="709"/>
    </w:pPr>
    <w:rPr>
      <w:i/>
    </w:rPr>
  </w:style>
  <w:style w:type="character" w:customStyle="1" w:styleId="EmphasisParagraphChar">
    <w:name w:val="Emphasis Paragraph Char"/>
    <w:basedOn w:val="PlattetekstChar"/>
    <w:link w:val="EmphasisParagraph"/>
    <w:rsid w:val="00FF37CA"/>
    <w:rPr>
      <w:i/>
      <w:lang w:val="en-GB"/>
    </w:rPr>
  </w:style>
  <w:style w:type="paragraph" w:customStyle="1" w:styleId="Quotationparagraph">
    <w:name w:val="Quotation paragraph"/>
    <w:basedOn w:val="Plattetekst"/>
    <w:link w:val="QuotationparagraphChar"/>
    <w:qFormat/>
    <w:rsid w:val="00FF37CA"/>
    <w:pPr>
      <w:suppressAutoHyphens/>
      <w:spacing w:before="120"/>
      <w:ind w:left="567" w:right="709"/>
    </w:pPr>
  </w:style>
  <w:style w:type="character" w:customStyle="1" w:styleId="QuotationparagraphChar">
    <w:name w:val="Quotation paragraph Char"/>
    <w:basedOn w:val="PlattetekstChar"/>
    <w:link w:val="Quotationparagraph"/>
    <w:rsid w:val="00FF37C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hyperlink" Target="https://www.ietf.org/rfc/rfc2141.txt" TargetMode="External"/><Relationship Id="rId39" Type="http://schemas.openxmlformats.org/officeDocument/2006/relationships/fontTable" Target="fontTable.xml"/><Relationship Id="rId21" Type="http://schemas.openxmlformats.org/officeDocument/2006/relationships/header" Target="header6.xml"/><Relationship Id="rId34" Type="http://schemas.openxmlformats.org/officeDocument/2006/relationships/hyperlink" Target="http://www.iala-aism.org/wiki/dictionary" TargetMode="Externa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29" Type="http://schemas.openxmlformats.org/officeDocument/2006/relationships/comments" Target="comments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9.xml"/><Relationship Id="rId32" Type="http://schemas.microsoft.com/office/2018/08/relationships/commentsExtensible" Target="commentsExtensible.xml"/><Relationship Id="rId37" Type="http://schemas.openxmlformats.org/officeDocument/2006/relationships/footer" Target="footer6.xml"/><Relationship Id="rId40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eader" Target="header8.xml"/><Relationship Id="rId28" Type="http://schemas.openxmlformats.org/officeDocument/2006/relationships/hyperlink" Target="https://tools.ietf.org/html/rfc8141" TargetMode="External"/><Relationship Id="rId36" Type="http://schemas.openxmlformats.org/officeDocument/2006/relationships/header" Target="header11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31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7.xml"/><Relationship Id="rId27" Type="http://schemas.openxmlformats.org/officeDocument/2006/relationships/hyperlink" Target="https://tools.ietf.org/html/rfc5234" TargetMode="External"/><Relationship Id="rId30" Type="http://schemas.microsoft.com/office/2011/relationships/commentsExtended" Target="commentsExtended.xml"/><Relationship Id="rId35" Type="http://schemas.openxmlformats.org/officeDocument/2006/relationships/header" Target="header10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image" Target="media/image5.png"/><Relationship Id="rId38" Type="http://schemas.openxmlformats.org/officeDocument/2006/relationships/header" Target="header1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lass:Classification xmlns:class="urn:us:gov:cia:enterprise:schema:Classification:2.3" dateClassified="2021-04-04" portionMarking="false" caveat="false" tool="AACG" toolVersion="201920">
  <class:ClassificationMarking type="USClassificationMarking" value="UNCLASSIFIED"/>
  <class:ClassifiedBy>1093206</class:ClassifiedBy>
  <class:ClassificationHeader>
    <class:ClassificationBanner>UNCLASSIFIED</class:ClassificationBanner>
    <class:SCICaveat/>
    <class:DescriptiveMarkings/>
  </class:ClassificationHeader>
  <class:ClassificationFooter>
    <class:DescriptiveMarkings/>
    <class:ClassificationBanner>UNCLASSIFIED</class:ClassificationBanner>
  </class:ClassificationFooter>
</class:Classification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56345cd5d459e4f3940584481716e7b1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d3bed3daa67d7c6e6ce754ff02838e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CDCE32-F444-4F68-A40E-28794810DC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385F1C-C6BA-4FCE-A971-178487E01849}">
  <ds:schemaRefs>
    <ds:schemaRef ds:uri="urn:us:gov:cia:enterprise:schema:Classification:2.3"/>
  </ds:schemaRefs>
</ds:datastoreItem>
</file>

<file path=customXml/itemProps3.xml><?xml version="1.0" encoding="utf-8"?>
<ds:datastoreItem xmlns:ds="http://schemas.openxmlformats.org/officeDocument/2006/customXml" ds:itemID="{5E4ECBDD-33C7-4004-840E-69301BC68DB9}"/>
</file>

<file path=customXml/itemProps4.xml><?xml version="1.0" encoding="utf-8"?>
<ds:datastoreItem xmlns:ds="http://schemas.openxmlformats.org/officeDocument/2006/customXml" ds:itemID="{D1F20932-FDEB-448A-9180-B7A61DC90C9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5.xml><?xml version="1.0" encoding="utf-8"?>
<ds:datastoreItem xmlns:ds="http://schemas.openxmlformats.org/officeDocument/2006/customXml" ds:itemID="{E9916163-7F1B-41B4-99A7-91F526C6C51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ec4d0d3-3eeb-49c9-ade5-617a45446d87}" enabled="1" method="Standard" siteId="{30453998-4784-4b0e-bdb0-a8ba14eff49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19</TotalTime>
  <Pages>11</Pages>
  <Words>2763</Words>
  <Characters>15199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Guideline xxxx</vt:lpstr>
      <vt:lpstr>IALA Guideline 1115</vt:lpstr>
    </vt:vector>
  </TitlesOfParts>
  <Manager>IALA</Manager>
  <Company>IALA</Company>
  <LinksUpToDate>false</LinksUpToDate>
  <CharactersWithSpaces>17927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G1164</dc:title>
  <dc:subject>IALA</dc:subject>
  <dc:creator>Gordon LeeAnne E NGA-SFHGB USA CIV</dc:creator>
  <cp:keywords>urn:mrn:iala:pub:g1164:ed1.1; ENAV</cp:keywords>
  <dc:description/>
  <cp:lastModifiedBy>Ebben, Martijn</cp:lastModifiedBy>
  <cp:revision>14</cp:revision>
  <cp:lastPrinted>2020-11-25T08:30:00Z</cp:lastPrinted>
  <dcterms:created xsi:type="dcterms:W3CDTF">2025-10-21T12:59:00Z</dcterms:created>
  <dcterms:modified xsi:type="dcterms:W3CDTF">2025-10-23T13:21:00Z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3135400</vt:r8>
  </property>
  <property fmtid="{D5CDD505-2E9C-101B-9397-08002B2CF9AE}" pid="4" name="AACG_OFFICE_DLL">
    <vt:bool>true</vt:bool>
  </property>
  <property fmtid="{D5CDD505-2E9C-101B-9397-08002B2CF9AE}" pid="5" name="AACG_Created">
    <vt:bool>true</vt:bool>
  </property>
  <property fmtid="{D5CDD505-2E9C-101B-9397-08002B2CF9AE}" pid="6" name="AACG_DescMarkings">
    <vt:lpwstr/>
  </property>
  <property fmtid="{D5CDD505-2E9C-101B-9397-08002B2CF9AE}" pid="7" name="AACG_AddMark">
    <vt:lpwstr/>
  </property>
  <property fmtid="{D5CDD505-2E9C-101B-9397-08002B2CF9AE}" pid="8" name="AACG_Header">
    <vt:lpwstr>UNCLASSIFIED</vt:lpwstr>
  </property>
  <property fmtid="{D5CDD505-2E9C-101B-9397-08002B2CF9AE}" pid="9" name="AACG_Footer">
    <vt:lpwstr>_x000d_UNCLASSIFIED</vt:lpwstr>
  </property>
  <property fmtid="{D5CDD505-2E9C-101B-9397-08002B2CF9AE}" pid="10" name="AACG_ClassBlock">
    <vt:lpwstr/>
  </property>
  <property fmtid="{D5CDD505-2E9C-101B-9397-08002B2CF9AE}" pid="11" name="AACG_ClassType">
    <vt:lpwstr>USClassificationMarking</vt:lpwstr>
  </property>
  <property fmtid="{D5CDD505-2E9C-101B-9397-08002B2CF9AE}" pid="12" name="AACG_DeclOnList">
    <vt:lpwstr/>
  </property>
  <property fmtid="{D5CDD505-2E9C-101B-9397-08002B2CF9AE}" pid="13" name="AACG_USAF_Derivatives">
    <vt:lpwstr/>
  </property>
  <property fmtid="{D5CDD505-2E9C-101B-9397-08002B2CF9AE}" pid="14" name="AACG_SCI_Other">
    <vt:lpwstr/>
  </property>
  <property fmtid="{D5CDD505-2E9C-101B-9397-08002B2CF9AE}" pid="15" name="AACG_Dissem_Other">
    <vt:lpwstr/>
  </property>
  <property fmtid="{D5CDD505-2E9C-101B-9397-08002B2CF9AE}" pid="16" name="PortionWaiver">
    <vt:lpwstr/>
  </property>
  <property fmtid="{D5CDD505-2E9C-101B-9397-08002B2CF9AE}" pid="17" name="AACG_OrconOriginator">
    <vt:lpwstr/>
  </property>
  <property fmtid="{D5CDD505-2E9C-101B-9397-08002B2CF9AE}" pid="18" name="AACG_OrconRecipients">
    <vt:lpwstr/>
  </property>
  <property fmtid="{D5CDD505-2E9C-101B-9397-08002B2CF9AE}" pid="19" name="AACG_SatWarningType">
    <vt:lpwstr/>
  </property>
  <property fmtid="{D5CDD505-2E9C-101B-9397-08002B2CF9AE}" pid="20" name="AACG_NatoWarningClassLevel">
    <vt:lpwstr/>
  </property>
  <property fmtid="{D5CDD505-2E9C-101B-9397-08002B2CF9AE}" pid="21" name="AACG_Version">
    <vt:lpwstr>201920</vt:lpwstr>
  </property>
  <property fmtid="{D5CDD505-2E9C-101B-9397-08002B2CF9AE}" pid="22" name="AACG_CustomClassXMLPart">
    <vt:lpwstr>{E8385F1C-C6BA-4FCE-A971-178487E01849}</vt:lpwstr>
  </property>
  <property fmtid="{D5CDD505-2E9C-101B-9397-08002B2CF9AE}" pid="23" name="MediaServiceImageTags">
    <vt:lpwstr/>
  </property>
</Properties>
</file>